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32896" w14:textId="77777777" w:rsidR="00000000" w:rsidRDefault="004D5B92">
      <w:pPr>
        <w:suppressAutoHyphens/>
        <w:jc w:val="center"/>
      </w:pPr>
      <w:r>
        <w:rPr>
          <w:b/>
          <w:sz w:val="28"/>
        </w:rPr>
        <w:t>DETERMINING PROGRAM APPLICABILITY</w:t>
      </w:r>
    </w:p>
    <w:p w14:paraId="29D8E2ED" w14:textId="77777777" w:rsidR="00000000" w:rsidRDefault="004D5B92">
      <w:pPr>
        <w:suppressAutoHyphens/>
        <w:jc w:val="center"/>
      </w:pPr>
    </w:p>
    <w:p w14:paraId="00866F2D" w14:textId="77777777" w:rsidR="00000000" w:rsidRDefault="004D5B92">
      <w:pPr>
        <w:suppressAutoHyphens/>
        <w:jc w:val="both"/>
        <w:rPr>
          <w:b/>
          <w:sz w:val="28"/>
        </w:rPr>
      </w:pPr>
      <w:r>
        <w:t xml:space="preserve">Oklahoma Air Quality Division (AQD) Part 70 regulations require major sources and certain source-specific sites to obtain a federal operating permit in order to operate the facility.  An applicability outline is provided </w:t>
      </w:r>
      <w:r>
        <w:t>below in order to evaluate a site and determine whether a federal operating permit will be required.</w:t>
      </w:r>
      <w:r>
        <w:rPr>
          <w:b/>
        </w:rPr>
        <w:t xml:space="preserve">  </w:t>
      </w:r>
      <w:r>
        <w:t>If the answer to any of the following  questions is yes, a Title V permit is required.</w:t>
      </w:r>
    </w:p>
    <w:p w14:paraId="4063B2FE" w14:textId="77777777" w:rsidR="00000000" w:rsidRDefault="004D5B92">
      <w:pPr>
        <w:suppressAutoHyphens/>
        <w:jc w:val="both"/>
        <w:rPr>
          <w:sz w:val="20"/>
        </w:rPr>
      </w:pPr>
    </w:p>
    <w:p w14:paraId="4BD6831B" w14:textId="77777777" w:rsidR="00000000" w:rsidRDefault="004D5B92">
      <w:pPr>
        <w:suppressAutoHyphens/>
        <w:jc w:val="both"/>
        <w:rPr>
          <w:sz w:val="20"/>
        </w:rPr>
      </w:pPr>
    </w:p>
    <w:p w14:paraId="7F707706" w14:textId="77777777" w:rsidR="00000000" w:rsidRDefault="004D5B92">
      <w:pPr>
        <w:suppressAutoHyphens/>
        <w:jc w:val="both"/>
        <w:rPr>
          <w:b/>
          <w:sz w:val="20"/>
        </w:rPr>
      </w:pPr>
      <w:r>
        <w:rPr>
          <w:sz w:val="20"/>
        </w:rPr>
        <w:t>1.  Is the facility considered a major source as defined in OAC 252:100-8-2?</w:t>
      </w:r>
    </w:p>
    <w:p w14:paraId="189327AE" w14:textId="77777777" w:rsidR="00000000" w:rsidRDefault="004D5B92">
      <w:pPr>
        <w:suppressAutoHyphens/>
        <w:jc w:val="both"/>
        <w:rPr>
          <w:sz w:val="20"/>
        </w:rPr>
      </w:pPr>
    </w:p>
    <w:p w14:paraId="6065F37C" w14:textId="77777777" w:rsidR="00000000" w:rsidRDefault="004D5B92">
      <w:pPr>
        <w:suppressAutoHyphens/>
        <w:jc w:val="both"/>
        <w:rPr>
          <w:sz w:val="20"/>
        </w:rPr>
      </w:pPr>
      <w:r>
        <w:rPr>
          <w:sz w:val="20"/>
        </w:rPr>
        <w:t>2.  Does the site have a potential to emit 10 TPY or more of any single hazardous air pollutant (HAP), except radionuclides. or 25 TPY or more aggregated of any combination of HAPs listed in Title III (section 112(b)) of the 90CAAA?</w:t>
      </w:r>
    </w:p>
    <w:p w14:paraId="423ABB81" w14:textId="77777777" w:rsidR="00000000" w:rsidRDefault="004D5B92">
      <w:pPr>
        <w:suppressAutoHyphens/>
        <w:jc w:val="both"/>
        <w:rPr>
          <w:sz w:val="20"/>
        </w:rPr>
      </w:pPr>
    </w:p>
    <w:p w14:paraId="62382D6F" w14:textId="77777777" w:rsidR="00000000" w:rsidRDefault="004D5B92">
      <w:pPr>
        <w:suppressAutoHyphens/>
        <w:jc w:val="both"/>
        <w:rPr>
          <w:b/>
          <w:sz w:val="20"/>
        </w:rPr>
      </w:pPr>
      <w:r>
        <w:rPr>
          <w:sz w:val="20"/>
        </w:rPr>
        <w:t xml:space="preserve">3.  Does </w:t>
      </w:r>
      <w:r>
        <w:rPr>
          <w:sz w:val="20"/>
        </w:rPr>
        <w:t>the site have the potential to emit 100 TPY or more of any contaminant?  In the calculation of emissions rates, fugitive emissions are included only if the site is one of those named in the list below.</w:t>
      </w:r>
    </w:p>
    <w:p w14:paraId="2033F8E8" w14:textId="77777777" w:rsidR="00000000" w:rsidRDefault="004D5B92">
      <w:pPr>
        <w:suppressAutoHyphens/>
        <w:jc w:val="both"/>
        <w:rPr>
          <w:b/>
          <w:sz w:val="20"/>
        </w:rPr>
      </w:pPr>
    </w:p>
    <w:p w14:paraId="04E0A03F" w14:textId="77777777" w:rsidR="00000000" w:rsidRDefault="004D5B92">
      <w:pPr>
        <w:suppressAutoHyphens/>
        <w:jc w:val="both"/>
        <w:rPr>
          <w:b/>
          <w:sz w:val="20"/>
        </w:rPr>
      </w:pPr>
      <w:r>
        <w:rPr>
          <w:sz w:val="20"/>
        </w:rPr>
        <w:t>4.  Is the site located in a nonattainment area and does the site have the potential to emit at or above the level specified for the applicable area?</w:t>
      </w:r>
    </w:p>
    <w:p w14:paraId="38703AB3" w14:textId="77777777" w:rsidR="00000000" w:rsidRDefault="004D5B92">
      <w:pPr>
        <w:suppressAutoHyphens/>
        <w:jc w:val="both"/>
        <w:rPr>
          <w:b/>
          <w:sz w:val="20"/>
        </w:rPr>
      </w:pPr>
    </w:p>
    <w:p w14:paraId="4488A624" w14:textId="77777777" w:rsidR="00000000" w:rsidRDefault="004D5B92">
      <w:pPr>
        <w:suppressAutoHyphens/>
        <w:jc w:val="both"/>
        <w:rPr>
          <w:sz w:val="20"/>
        </w:rPr>
      </w:pPr>
      <w:r>
        <w:rPr>
          <w:sz w:val="20"/>
        </w:rPr>
        <w:t>5.  Does the site contain one or more solid waste incineration units as applicable to the Federal Operating Permits Program pursuant to Section 129(e) of Titl</w:t>
      </w:r>
      <w:r>
        <w:rPr>
          <w:sz w:val="20"/>
        </w:rPr>
        <w:t>e I?</w:t>
      </w:r>
    </w:p>
    <w:p w14:paraId="495A86FF" w14:textId="77777777" w:rsidR="00000000" w:rsidRDefault="004D5B92">
      <w:pPr>
        <w:suppressAutoHyphens/>
        <w:jc w:val="both"/>
        <w:rPr>
          <w:sz w:val="20"/>
        </w:rPr>
      </w:pPr>
    </w:p>
    <w:p w14:paraId="30F9CF43" w14:textId="77777777" w:rsidR="00000000" w:rsidRDefault="004D5B92">
      <w:pPr>
        <w:suppressAutoHyphens/>
        <w:jc w:val="both"/>
        <w:rPr>
          <w:sz w:val="20"/>
        </w:rPr>
      </w:pPr>
      <w:r>
        <w:rPr>
          <w:sz w:val="20"/>
        </w:rPr>
        <w:t>6.  As defined in the Acid Rain Rules (40 CFR Part 72.6), is the site an affected source or opt-in source pursuant to the Acid Rain Rules?</w:t>
      </w:r>
    </w:p>
    <w:p w14:paraId="7A910305" w14:textId="77777777" w:rsidR="00000000" w:rsidRDefault="004D5B92">
      <w:pPr>
        <w:suppressAutoHyphens/>
        <w:jc w:val="both"/>
        <w:rPr>
          <w:sz w:val="20"/>
        </w:rPr>
      </w:pPr>
    </w:p>
    <w:p w14:paraId="282DD42C" w14:textId="77777777" w:rsidR="00000000" w:rsidRDefault="004D5B92">
      <w:pPr>
        <w:suppressAutoHyphens/>
        <w:jc w:val="both"/>
        <w:rPr>
          <w:sz w:val="20"/>
        </w:rPr>
      </w:pPr>
      <w:r>
        <w:rPr>
          <w:sz w:val="20"/>
        </w:rPr>
        <w:t>7.  Does the site have a minor source which the EPA requires, by rulemaking, to have an operating permit? (Part 60, 61, and 63)</w:t>
      </w:r>
    </w:p>
    <w:p w14:paraId="0131717B" w14:textId="77777777" w:rsidR="00000000" w:rsidRDefault="004D5B92">
      <w:pPr>
        <w:suppressAutoHyphens/>
        <w:rPr>
          <w:sz w:val="20"/>
        </w:rPr>
      </w:pPr>
    </w:p>
    <w:p w14:paraId="60DB38D3" w14:textId="77777777" w:rsidR="00000000" w:rsidRDefault="004D5B92">
      <w:pPr>
        <w:suppressAutoHyphens/>
        <w:rPr>
          <w:sz w:val="20"/>
        </w:rPr>
      </w:pPr>
    </w:p>
    <w:p w14:paraId="551FD8E2" w14:textId="77777777" w:rsidR="00000000" w:rsidRDefault="004D5B92">
      <w:pPr>
        <w:suppressAutoHyphens/>
        <w:rPr>
          <w:sz w:val="20"/>
        </w:rPr>
      </w:pPr>
    </w:p>
    <w:p w14:paraId="41D0406D" w14:textId="77777777" w:rsidR="00000000" w:rsidRDefault="004D5B92">
      <w:pPr>
        <w:suppressAutoHyphens/>
      </w:pPr>
      <w:r>
        <w:rPr>
          <w:b/>
        </w:rPr>
        <w:t>Sources required to include fugitive emissions with their major source applicability determination</w:t>
      </w:r>
    </w:p>
    <w:p w14:paraId="6D4465C5" w14:textId="77777777" w:rsidR="00000000" w:rsidRDefault="004D5B92">
      <w:pPr>
        <w:suppressAutoHyphens/>
        <w:rPr>
          <w:sz w:val="20"/>
        </w:rPr>
      </w:pPr>
    </w:p>
    <w:p w14:paraId="74011E0A" w14:textId="77777777" w:rsidR="00000000" w:rsidRDefault="004D5B92">
      <w:pPr>
        <w:suppressAutoHyphens/>
        <w:rPr>
          <w:sz w:val="20"/>
        </w:rPr>
        <w:sectPr w:rsidR="00000000">
          <w:endnotePr>
            <w:numFmt w:val="decimal"/>
          </w:endnotePr>
          <w:pgSz w:w="12240" w:h="15840"/>
          <w:pgMar w:top="720" w:right="720" w:bottom="720" w:left="1440" w:header="720" w:footer="720" w:gutter="0"/>
          <w:pgNumType w:start="1"/>
          <w:cols w:space="720"/>
          <w:noEndnote/>
        </w:sectPr>
      </w:pPr>
    </w:p>
    <w:p w14:paraId="69EA5FFD" w14:textId="77777777" w:rsidR="00000000" w:rsidRDefault="004D5B92">
      <w:pPr>
        <w:tabs>
          <w:tab w:val="left" w:pos="450"/>
        </w:tabs>
        <w:suppressAutoHyphens/>
        <w:ind w:left="450" w:hanging="450"/>
        <w:rPr>
          <w:sz w:val="20"/>
        </w:rPr>
      </w:pPr>
      <w:r>
        <w:rPr>
          <w:sz w:val="20"/>
        </w:rPr>
        <w:t>1.</w:t>
      </w:r>
      <w:r>
        <w:rPr>
          <w:sz w:val="20"/>
        </w:rPr>
        <w:tab/>
        <w:t>Coal cleaning plants (with thermal dryers)</w:t>
      </w:r>
    </w:p>
    <w:p w14:paraId="5F715E93" w14:textId="77777777" w:rsidR="00000000" w:rsidRDefault="004D5B92">
      <w:pPr>
        <w:tabs>
          <w:tab w:val="left" w:pos="450"/>
        </w:tabs>
        <w:suppressAutoHyphens/>
        <w:ind w:left="450" w:hanging="450"/>
        <w:rPr>
          <w:sz w:val="20"/>
        </w:rPr>
      </w:pPr>
      <w:r>
        <w:rPr>
          <w:sz w:val="20"/>
        </w:rPr>
        <w:t>2.</w:t>
      </w:r>
      <w:r>
        <w:rPr>
          <w:sz w:val="20"/>
        </w:rPr>
        <w:tab/>
        <w:t>Kraft pulp mills</w:t>
      </w:r>
    </w:p>
    <w:p w14:paraId="1B461C4C" w14:textId="77777777" w:rsidR="00000000" w:rsidRDefault="004D5B92">
      <w:pPr>
        <w:tabs>
          <w:tab w:val="left" w:pos="450"/>
        </w:tabs>
        <w:suppressAutoHyphens/>
        <w:ind w:left="450" w:hanging="450"/>
        <w:rPr>
          <w:sz w:val="20"/>
        </w:rPr>
      </w:pPr>
      <w:r>
        <w:rPr>
          <w:sz w:val="20"/>
        </w:rPr>
        <w:t>3.</w:t>
      </w:r>
      <w:r>
        <w:rPr>
          <w:sz w:val="20"/>
        </w:rPr>
        <w:tab/>
        <w:t>Portland cement plants</w:t>
      </w:r>
    </w:p>
    <w:p w14:paraId="6BB862DA" w14:textId="77777777" w:rsidR="00000000" w:rsidRDefault="004D5B92">
      <w:pPr>
        <w:tabs>
          <w:tab w:val="left" w:pos="450"/>
        </w:tabs>
        <w:suppressAutoHyphens/>
        <w:ind w:left="450" w:hanging="450"/>
        <w:rPr>
          <w:sz w:val="20"/>
        </w:rPr>
      </w:pPr>
      <w:r>
        <w:rPr>
          <w:sz w:val="20"/>
        </w:rPr>
        <w:t>4.</w:t>
      </w:r>
      <w:r>
        <w:rPr>
          <w:sz w:val="20"/>
        </w:rPr>
        <w:tab/>
        <w:t>Primary zinc smelters</w:t>
      </w:r>
    </w:p>
    <w:p w14:paraId="1BB53DD5" w14:textId="77777777" w:rsidR="00000000" w:rsidRDefault="004D5B92">
      <w:pPr>
        <w:tabs>
          <w:tab w:val="left" w:pos="450"/>
        </w:tabs>
        <w:suppressAutoHyphens/>
        <w:ind w:left="450" w:hanging="450"/>
        <w:rPr>
          <w:sz w:val="20"/>
        </w:rPr>
      </w:pPr>
      <w:r>
        <w:rPr>
          <w:sz w:val="20"/>
        </w:rPr>
        <w:t>5.</w:t>
      </w:r>
      <w:r>
        <w:rPr>
          <w:sz w:val="20"/>
        </w:rPr>
        <w:tab/>
        <w:t>Iron and steel</w:t>
      </w:r>
      <w:r>
        <w:rPr>
          <w:sz w:val="20"/>
        </w:rPr>
        <w:t xml:space="preserve"> mills</w:t>
      </w:r>
    </w:p>
    <w:p w14:paraId="1311D8F1" w14:textId="77777777" w:rsidR="00000000" w:rsidRDefault="004D5B92">
      <w:pPr>
        <w:tabs>
          <w:tab w:val="left" w:pos="450"/>
        </w:tabs>
        <w:suppressAutoHyphens/>
        <w:ind w:left="450" w:hanging="450"/>
        <w:rPr>
          <w:sz w:val="20"/>
        </w:rPr>
      </w:pPr>
      <w:r>
        <w:rPr>
          <w:sz w:val="20"/>
        </w:rPr>
        <w:t>6.</w:t>
      </w:r>
      <w:r>
        <w:rPr>
          <w:sz w:val="20"/>
        </w:rPr>
        <w:tab/>
        <w:t>Primary aluminum ore reduction plants</w:t>
      </w:r>
    </w:p>
    <w:p w14:paraId="2EBC50BF" w14:textId="77777777" w:rsidR="00000000" w:rsidRDefault="004D5B92">
      <w:pPr>
        <w:tabs>
          <w:tab w:val="left" w:pos="450"/>
        </w:tabs>
        <w:suppressAutoHyphens/>
        <w:ind w:left="450" w:hanging="450"/>
        <w:rPr>
          <w:sz w:val="20"/>
        </w:rPr>
      </w:pPr>
      <w:r>
        <w:rPr>
          <w:sz w:val="20"/>
        </w:rPr>
        <w:t>7.</w:t>
      </w:r>
      <w:r>
        <w:rPr>
          <w:sz w:val="20"/>
        </w:rPr>
        <w:tab/>
        <w:t>Primary copper smelters</w:t>
      </w:r>
    </w:p>
    <w:p w14:paraId="097275E6" w14:textId="77777777" w:rsidR="00000000" w:rsidRDefault="004D5B92">
      <w:pPr>
        <w:tabs>
          <w:tab w:val="left" w:pos="450"/>
        </w:tabs>
        <w:suppressAutoHyphens/>
        <w:ind w:left="450" w:hanging="450"/>
        <w:rPr>
          <w:sz w:val="20"/>
        </w:rPr>
      </w:pPr>
      <w:r>
        <w:rPr>
          <w:sz w:val="20"/>
        </w:rPr>
        <w:t>8.</w:t>
      </w:r>
      <w:r>
        <w:rPr>
          <w:sz w:val="20"/>
        </w:rPr>
        <w:tab/>
        <w:t>Municipal incinerators capable of charging more than 250 tons of refuse daily</w:t>
      </w:r>
    </w:p>
    <w:p w14:paraId="0721A91D" w14:textId="77777777" w:rsidR="00000000" w:rsidRDefault="004D5B92">
      <w:pPr>
        <w:tabs>
          <w:tab w:val="left" w:pos="450"/>
        </w:tabs>
        <w:suppressAutoHyphens/>
        <w:ind w:left="450" w:hanging="450"/>
        <w:rPr>
          <w:sz w:val="20"/>
        </w:rPr>
      </w:pPr>
      <w:r>
        <w:rPr>
          <w:sz w:val="20"/>
        </w:rPr>
        <w:t>9.</w:t>
      </w:r>
      <w:r>
        <w:rPr>
          <w:sz w:val="20"/>
        </w:rPr>
        <w:tab/>
        <w:t>Hydrofluoric, sulfuric, or nitric acid plants</w:t>
      </w:r>
    </w:p>
    <w:p w14:paraId="3161659F" w14:textId="77777777" w:rsidR="00000000" w:rsidRDefault="004D5B92">
      <w:pPr>
        <w:tabs>
          <w:tab w:val="left" w:pos="450"/>
        </w:tabs>
        <w:suppressAutoHyphens/>
        <w:ind w:left="450" w:hanging="450"/>
        <w:rPr>
          <w:sz w:val="20"/>
        </w:rPr>
      </w:pPr>
      <w:r>
        <w:rPr>
          <w:sz w:val="20"/>
        </w:rPr>
        <w:t>10.</w:t>
      </w:r>
      <w:r>
        <w:rPr>
          <w:sz w:val="20"/>
        </w:rPr>
        <w:tab/>
        <w:t>Petroleum refineries</w:t>
      </w:r>
    </w:p>
    <w:p w14:paraId="0084656C" w14:textId="77777777" w:rsidR="00000000" w:rsidRDefault="004D5B92">
      <w:pPr>
        <w:tabs>
          <w:tab w:val="left" w:pos="450"/>
        </w:tabs>
        <w:suppressAutoHyphens/>
        <w:ind w:left="450" w:hanging="450"/>
        <w:rPr>
          <w:sz w:val="20"/>
        </w:rPr>
      </w:pPr>
      <w:r>
        <w:rPr>
          <w:sz w:val="20"/>
        </w:rPr>
        <w:t>11.</w:t>
      </w:r>
      <w:r>
        <w:rPr>
          <w:sz w:val="20"/>
        </w:rPr>
        <w:tab/>
        <w:t>Lime plants</w:t>
      </w:r>
    </w:p>
    <w:p w14:paraId="72339FD9" w14:textId="77777777" w:rsidR="00000000" w:rsidRDefault="004D5B92">
      <w:pPr>
        <w:tabs>
          <w:tab w:val="left" w:pos="450"/>
        </w:tabs>
        <w:suppressAutoHyphens/>
        <w:ind w:left="450" w:hanging="450"/>
        <w:rPr>
          <w:sz w:val="20"/>
        </w:rPr>
      </w:pPr>
      <w:r>
        <w:rPr>
          <w:sz w:val="20"/>
        </w:rPr>
        <w:t>12.</w:t>
      </w:r>
      <w:r>
        <w:rPr>
          <w:sz w:val="20"/>
        </w:rPr>
        <w:tab/>
        <w:t>Phosphate rock processing plants</w:t>
      </w:r>
    </w:p>
    <w:p w14:paraId="418829D7" w14:textId="77777777" w:rsidR="00000000" w:rsidRDefault="004D5B92">
      <w:pPr>
        <w:tabs>
          <w:tab w:val="left" w:pos="450"/>
        </w:tabs>
        <w:suppressAutoHyphens/>
        <w:ind w:left="450" w:hanging="450"/>
        <w:rPr>
          <w:sz w:val="20"/>
        </w:rPr>
      </w:pPr>
      <w:r>
        <w:rPr>
          <w:sz w:val="20"/>
        </w:rPr>
        <w:t>13.</w:t>
      </w:r>
      <w:r>
        <w:rPr>
          <w:sz w:val="20"/>
        </w:rPr>
        <w:tab/>
        <w:t>Coke oven batteries</w:t>
      </w:r>
    </w:p>
    <w:p w14:paraId="1FB9F29A" w14:textId="77777777" w:rsidR="00000000" w:rsidRDefault="004D5B92">
      <w:pPr>
        <w:tabs>
          <w:tab w:val="left" w:pos="450"/>
        </w:tabs>
        <w:suppressAutoHyphens/>
        <w:ind w:left="450" w:hanging="450"/>
        <w:rPr>
          <w:sz w:val="20"/>
        </w:rPr>
      </w:pPr>
      <w:r>
        <w:rPr>
          <w:sz w:val="20"/>
        </w:rPr>
        <w:t>14.</w:t>
      </w:r>
      <w:r>
        <w:rPr>
          <w:sz w:val="20"/>
        </w:rPr>
        <w:tab/>
        <w:t>Sulfur recovery plants</w:t>
      </w:r>
    </w:p>
    <w:p w14:paraId="3B9CBB16" w14:textId="77777777" w:rsidR="00000000" w:rsidRDefault="004D5B92">
      <w:pPr>
        <w:tabs>
          <w:tab w:val="left" w:pos="450"/>
        </w:tabs>
        <w:suppressAutoHyphens/>
        <w:ind w:left="450" w:hanging="450"/>
        <w:rPr>
          <w:sz w:val="20"/>
        </w:rPr>
      </w:pPr>
      <w:r>
        <w:rPr>
          <w:sz w:val="20"/>
        </w:rPr>
        <w:t>15.</w:t>
      </w:r>
      <w:r>
        <w:rPr>
          <w:sz w:val="20"/>
        </w:rPr>
        <w:tab/>
        <w:t>Carbon black plants (furnace process)</w:t>
      </w:r>
    </w:p>
    <w:p w14:paraId="06C21D3A" w14:textId="77777777" w:rsidR="00000000" w:rsidRDefault="004D5B92">
      <w:pPr>
        <w:tabs>
          <w:tab w:val="left" w:pos="450"/>
        </w:tabs>
        <w:suppressAutoHyphens/>
        <w:ind w:left="450" w:hanging="450"/>
        <w:rPr>
          <w:sz w:val="20"/>
        </w:rPr>
      </w:pPr>
      <w:r>
        <w:rPr>
          <w:sz w:val="20"/>
        </w:rPr>
        <w:t>16.</w:t>
      </w:r>
      <w:r>
        <w:rPr>
          <w:sz w:val="20"/>
        </w:rPr>
        <w:tab/>
        <w:t>Primary lead smelters</w:t>
      </w:r>
    </w:p>
    <w:p w14:paraId="5FE7F291" w14:textId="77777777" w:rsidR="00000000" w:rsidRDefault="004D5B92">
      <w:pPr>
        <w:tabs>
          <w:tab w:val="left" w:pos="450"/>
        </w:tabs>
        <w:suppressAutoHyphens/>
        <w:ind w:left="450" w:hanging="450"/>
        <w:rPr>
          <w:sz w:val="20"/>
        </w:rPr>
      </w:pPr>
      <w:r>
        <w:rPr>
          <w:sz w:val="20"/>
        </w:rPr>
        <w:br w:type="column"/>
      </w:r>
      <w:r>
        <w:rPr>
          <w:sz w:val="20"/>
        </w:rPr>
        <w:t>17.</w:t>
      </w:r>
      <w:r>
        <w:rPr>
          <w:sz w:val="20"/>
        </w:rPr>
        <w:tab/>
        <w:t>Fuel conversion plants</w:t>
      </w:r>
    </w:p>
    <w:p w14:paraId="60517CDD" w14:textId="77777777" w:rsidR="00000000" w:rsidRDefault="004D5B92">
      <w:pPr>
        <w:tabs>
          <w:tab w:val="left" w:pos="450"/>
        </w:tabs>
        <w:suppressAutoHyphens/>
        <w:ind w:left="450" w:hanging="450"/>
        <w:rPr>
          <w:sz w:val="20"/>
        </w:rPr>
      </w:pPr>
      <w:r>
        <w:rPr>
          <w:sz w:val="20"/>
        </w:rPr>
        <w:t>18.</w:t>
      </w:r>
      <w:r>
        <w:rPr>
          <w:sz w:val="20"/>
        </w:rPr>
        <w:tab/>
        <w:t>Sintering plants</w:t>
      </w:r>
    </w:p>
    <w:p w14:paraId="31302279" w14:textId="77777777" w:rsidR="00000000" w:rsidRDefault="004D5B92">
      <w:pPr>
        <w:tabs>
          <w:tab w:val="left" w:pos="450"/>
        </w:tabs>
        <w:suppressAutoHyphens/>
        <w:ind w:left="450" w:hanging="450"/>
        <w:rPr>
          <w:sz w:val="20"/>
        </w:rPr>
      </w:pPr>
      <w:r>
        <w:rPr>
          <w:sz w:val="20"/>
        </w:rPr>
        <w:t>19.</w:t>
      </w:r>
      <w:r>
        <w:rPr>
          <w:sz w:val="20"/>
        </w:rPr>
        <w:tab/>
        <w:t>Secondary metal production plants</w:t>
      </w:r>
    </w:p>
    <w:p w14:paraId="1EA73CEC" w14:textId="77777777" w:rsidR="00000000" w:rsidRDefault="004D5B92">
      <w:pPr>
        <w:tabs>
          <w:tab w:val="left" w:pos="450"/>
        </w:tabs>
        <w:suppressAutoHyphens/>
        <w:ind w:left="450" w:hanging="450"/>
        <w:rPr>
          <w:sz w:val="20"/>
        </w:rPr>
      </w:pPr>
      <w:r>
        <w:rPr>
          <w:sz w:val="20"/>
        </w:rPr>
        <w:t>20.</w:t>
      </w:r>
      <w:r>
        <w:rPr>
          <w:sz w:val="20"/>
        </w:rPr>
        <w:tab/>
        <w:t>Chemical process pl</w:t>
      </w:r>
      <w:r>
        <w:rPr>
          <w:sz w:val="20"/>
        </w:rPr>
        <w:t>ants</w:t>
      </w:r>
    </w:p>
    <w:p w14:paraId="10D8EFB8" w14:textId="77777777" w:rsidR="00000000" w:rsidRDefault="004D5B92">
      <w:pPr>
        <w:tabs>
          <w:tab w:val="left" w:pos="450"/>
        </w:tabs>
        <w:suppressAutoHyphens/>
        <w:ind w:left="450" w:hanging="450"/>
        <w:rPr>
          <w:sz w:val="20"/>
        </w:rPr>
      </w:pPr>
      <w:r>
        <w:rPr>
          <w:sz w:val="20"/>
        </w:rPr>
        <w:t>21.</w:t>
      </w:r>
      <w:r>
        <w:rPr>
          <w:sz w:val="20"/>
        </w:rPr>
        <w:tab/>
        <w:t>Fossil-fuel boilers (or combination thereof) totaling more than 250 million British Thermal Units (BTUs) per hour heat input</w:t>
      </w:r>
    </w:p>
    <w:p w14:paraId="6D713258" w14:textId="77777777" w:rsidR="00000000" w:rsidRDefault="004D5B92">
      <w:pPr>
        <w:tabs>
          <w:tab w:val="left" w:pos="450"/>
        </w:tabs>
        <w:suppressAutoHyphens/>
        <w:ind w:left="450" w:hanging="450"/>
        <w:rPr>
          <w:sz w:val="20"/>
        </w:rPr>
      </w:pPr>
      <w:r>
        <w:rPr>
          <w:sz w:val="20"/>
        </w:rPr>
        <w:t>22.</w:t>
      </w:r>
      <w:r>
        <w:rPr>
          <w:sz w:val="20"/>
        </w:rPr>
        <w:tab/>
        <w:t>Petroleum storage and transfer with units of total storage capacity exceeding 300,000 barrels</w:t>
      </w:r>
    </w:p>
    <w:p w14:paraId="2AA54545" w14:textId="77777777" w:rsidR="00000000" w:rsidRDefault="004D5B92">
      <w:pPr>
        <w:tabs>
          <w:tab w:val="left" w:pos="450"/>
        </w:tabs>
        <w:suppressAutoHyphens/>
        <w:ind w:left="450" w:hanging="450"/>
        <w:rPr>
          <w:sz w:val="20"/>
        </w:rPr>
      </w:pPr>
      <w:r>
        <w:rPr>
          <w:sz w:val="20"/>
        </w:rPr>
        <w:t>23.</w:t>
      </w:r>
      <w:r>
        <w:rPr>
          <w:sz w:val="20"/>
        </w:rPr>
        <w:tab/>
        <w:t>Taconite ore processing plants</w:t>
      </w:r>
    </w:p>
    <w:p w14:paraId="215F1FBE" w14:textId="77777777" w:rsidR="00000000" w:rsidRDefault="004D5B92">
      <w:pPr>
        <w:tabs>
          <w:tab w:val="left" w:pos="450"/>
        </w:tabs>
        <w:suppressAutoHyphens/>
        <w:ind w:left="450" w:hanging="450"/>
        <w:rPr>
          <w:sz w:val="20"/>
        </w:rPr>
      </w:pPr>
      <w:r>
        <w:rPr>
          <w:sz w:val="20"/>
        </w:rPr>
        <w:t>24.</w:t>
      </w:r>
      <w:r>
        <w:rPr>
          <w:sz w:val="20"/>
        </w:rPr>
        <w:tab/>
        <w:t>Glass fiber processing plants</w:t>
      </w:r>
    </w:p>
    <w:p w14:paraId="59516DED" w14:textId="77777777" w:rsidR="00000000" w:rsidRDefault="004D5B92">
      <w:pPr>
        <w:tabs>
          <w:tab w:val="left" w:pos="450"/>
        </w:tabs>
        <w:suppressAutoHyphens/>
        <w:ind w:left="450" w:hanging="450"/>
        <w:rPr>
          <w:sz w:val="20"/>
        </w:rPr>
      </w:pPr>
      <w:r>
        <w:rPr>
          <w:sz w:val="20"/>
        </w:rPr>
        <w:t>25.</w:t>
      </w:r>
      <w:r>
        <w:rPr>
          <w:sz w:val="20"/>
        </w:rPr>
        <w:tab/>
        <w:t>Charcoal production plants</w:t>
      </w:r>
    </w:p>
    <w:p w14:paraId="23F2F5E4" w14:textId="77777777" w:rsidR="00000000" w:rsidRDefault="004D5B92">
      <w:pPr>
        <w:tabs>
          <w:tab w:val="left" w:pos="450"/>
        </w:tabs>
        <w:suppressAutoHyphens/>
        <w:ind w:left="450" w:hanging="450"/>
        <w:rPr>
          <w:sz w:val="20"/>
        </w:rPr>
      </w:pPr>
      <w:r>
        <w:rPr>
          <w:sz w:val="20"/>
        </w:rPr>
        <w:t>26.</w:t>
      </w:r>
      <w:r>
        <w:rPr>
          <w:sz w:val="20"/>
        </w:rPr>
        <w:tab/>
        <w:t>Fossil-fuel fired steam electric plants of more than 250 million BTUs per hour heat input</w:t>
      </w:r>
    </w:p>
    <w:p w14:paraId="3ACFE8AC" w14:textId="77777777" w:rsidR="00000000" w:rsidRDefault="004D5B92">
      <w:pPr>
        <w:tabs>
          <w:tab w:val="left" w:pos="450"/>
        </w:tabs>
        <w:suppressAutoHyphens/>
        <w:ind w:left="450" w:hanging="450"/>
      </w:pPr>
      <w:r>
        <w:rPr>
          <w:sz w:val="20"/>
        </w:rPr>
        <w:t>27.</w:t>
      </w:r>
      <w:r>
        <w:rPr>
          <w:sz w:val="20"/>
        </w:rPr>
        <w:tab/>
        <w:t>Any other stationary source category which is regulated under Section 111 or 112 o</w:t>
      </w:r>
      <w:r>
        <w:rPr>
          <w:sz w:val="20"/>
        </w:rPr>
        <w:t>f the CAAA90 except for exemptions under OAC 252:100-8(3)(b).</w:t>
      </w:r>
    </w:p>
    <w:p w14:paraId="551DD4D7" w14:textId="77777777" w:rsidR="00000000" w:rsidRDefault="004D5B92">
      <w:pPr>
        <w:tabs>
          <w:tab w:val="left" w:pos="0"/>
          <w:tab w:val="left" w:pos="450"/>
          <w:tab w:val="left" w:pos="1440"/>
        </w:tabs>
        <w:suppressAutoHyphens/>
        <w:ind w:left="450" w:hanging="450"/>
        <w:sectPr w:rsidR="00000000">
          <w:endnotePr>
            <w:numFmt w:val="decimal"/>
          </w:endnotePr>
          <w:type w:val="continuous"/>
          <w:pgSz w:w="12240" w:h="15840"/>
          <w:pgMar w:top="720" w:right="720" w:bottom="720" w:left="1440" w:header="720" w:footer="720" w:gutter="0"/>
          <w:cols w:num="2" w:space="576"/>
          <w:noEndnote/>
        </w:sectPr>
      </w:pPr>
    </w:p>
    <w:p w14:paraId="747B2B72" w14:textId="77777777" w:rsidR="00000000" w:rsidRDefault="004D5B92">
      <w:pPr>
        <w:suppressAutoHyphens/>
        <w:jc w:val="center"/>
        <w:rPr>
          <w:sz w:val="23"/>
        </w:rPr>
      </w:pPr>
      <w:r>
        <w:rPr>
          <w:b/>
          <w:sz w:val="23"/>
        </w:rPr>
        <w:lastRenderedPageBreak/>
        <w:t>STATE OF OKLAHOMA TITLE V APPLICATION SCHEDULE</w:t>
      </w:r>
    </w:p>
    <w:p w14:paraId="343EB178" w14:textId="77777777" w:rsidR="00000000" w:rsidRDefault="004D5B92">
      <w:pPr>
        <w:suppressAutoHyphens/>
        <w:rPr>
          <w:sz w:val="23"/>
        </w:rPr>
      </w:pPr>
    </w:p>
    <w:p w14:paraId="642B2893" w14:textId="77777777" w:rsidR="00000000" w:rsidRDefault="004D5B92">
      <w:pPr>
        <w:suppressAutoHyphens/>
        <w:jc w:val="both"/>
        <w:rPr>
          <w:spacing w:val="-6"/>
          <w:sz w:val="23"/>
        </w:rPr>
      </w:pPr>
      <w:r>
        <w:rPr>
          <w:spacing w:val="-6"/>
          <w:sz w:val="23"/>
        </w:rPr>
        <w:t>This schedule for filing of Part 70 (Title V) permit applications is consistent with EPA approvals found in the February 5, 1996 Federal Register Volume 61, Number 24, Page 4223, and State of Oklahoma Rules found in OAC 252:100-8-5(B)(2)(A) as passed by the Air Quality Council on November 13, 1995.  Supporting rules will be submitted to EPA for approval.  The effective date of Oklahoma's Title V pr</w:t>
      </w:r>
      <w:r>
        <w:rPr>
          <w:spacing w:val="-6"/>
          <w:sz w:val="23"/>
        </w:rPr>
        <w:t>ogram was March 6, 1996.</w:t>
      </w:r>
    </w:p>
    <w:p w14:paraId="66C08364" w14:textId="77777777" w:rsidR="00000000" w:rsidRDefault="004D5B92">
      <w:pPr>
        <w:suppressAutoHyphens/>
        <w:jc w:val="both"/>
        <w:rPr>
          <w:sz w:val="23"/>
        </w:rPr>
      </w:pPr>
    </w:p>
    <w:p w14:paraId="027D7411" w14:textId="77777777" w:rsidR="00000000" w:rsidRDefault="004D5B92">
      <w:pPr>
        <w:suppressAutoHyphens/>
        <w:ind w:left="720" w:hanging="720"/>
        <w:jc w:val="both"/>
        <w:rPr>
          <w:sz w:val="23"/>
        </w:rPr>
      </w:pPr>
      <w:r>
        <w:rPr>
          <w:sz w:val="23"/>
        </w:rPr>
        <w:t>I.</w:t>
      </w:r>
      <w:r>
        <w:rPr>
          <w:sz w:val="23"/>
        </w:rPr>
        <w:tab/>
        <w:t xml:space="preserve">No later than September 5, 1996, which will be six months after the effective date of the federally approved </w:t>
      </w:r>
      <w:r>
        <w:rPr>
          <w:b/>
          <w:sz w:val="23"/>
          <w:u w:val="single"/>
        </w:rPr>
        <w:t>Source Specific Interim State Operating Permit Program</w:t>
      </w:r>
      <w:r>
        <w:rPr>
          <w:b/>
          <w:sz w:val="23"/>
        </w:rPr>
        <w:t>:</w:t>
      </w:r>
    </w:p>
    <w:p w14:paraId="21DA5066" w14:textId="77777777" w:rsidR="00000000" w:rsidRDefault="004D5B92">
      <w:pPr>
        <w:suppressAutoHyphens/>
        <w:ind w:left="1440" w:hanging="720"/>
        <w:jc w:val="both"/>
        <w:rPr>
          <w:sz w:val="23"/>
        </w:rPr>
      </w:pPr>
      <w:r>
        <w:rPr>
          <w:sz w:val="23"/>
        </w:rPr>
        <w:t>(1)</w:t>
      </w:r>
      <w:r>
        <w:rPr>
          <w:sz w:val="23"/>
        </w:rPr>
        <w:tab/>
        <w:t>Affected sources under the acid rain program (Title IV) must submit an application for at least the affected units at each facility, and</w:t>
      </w:r>
    </w:p>
    <w:p w14:paraId="4F4B1094" w14:textId="77777777" w:rsidR="00000000" w:rsidRDefault="004D5B92">
      <w:pPr>
        <w:suppressAutoHyphens/>
        <w:ind w:left="1440" w:hanging="720"/>
        <w:jc w:val="both"/>
        <w:rPr>
          <w:sz w:val="23"/>
        </w:rPr>
      </w:pPr>
      <w:r>
        <w:rPr>
          <w:sz w:val="23"/>
        </w:rPr>
        <w:t>(2)</w:t>
      </w:r>
      <w:r>
        <w:rPr>
          <w:sz w:val="23"/>
        </w:rPr>
        <w:tab/>
        <w:t>applications must be received from one third of all facilities from each owner/operator in the following SIC codes:</w:t>
      </w:r>
    </w:p>
    <w:p w14:paraId="0DC7DF1A" w14:textId="77777777" w:rsidR="00000000" w:rsidRDefault="004D5B92">
      <w:pPr>
        <w:suppressAutoHyphens/>
        <w:jc w:val="both"/>
        <w:rPr>
          <w:sz w:val="23"/>
        </w:rPr>
      </w:pPr>
    </w:p>
    <w:p w14:paraId="47C69A0C" w14:textId="77777777" w:rsidR="00000000" w:rsidRDefault="004D5B92">
      <w:pPr>
        <w:suppressAutoHyphens/>
        <w:ind w:left="720"/>
        <w:jc w:val="both"/>
        <w:rPr>
          <w:sz w:val="23"/>
        </w:rPr>
      </w:pPr>
      <w:r>
        <w:rPr>
          <w:sz w:val="23"/>
        </w:rPr>
        <w:tab/>
      </w:r>
      <w:r>
        <w:rPr>
          <w:sz w:val="23"/>
          <w:u w:val="single"/>
        </w:rPr>
        <w:t>Petroleum and Natural Gas - 1311</w:t>
      </w:r>
    </w:p>
    <w:p w14:paraId="2910A1A4" w14:textId="77777777" w:rsidR="00000000" w:rsidRDefault="004D5B92">
      <w:pPr>
        <w:suppressAutoHyphens/>
        <w:ind w:left="720"/>
        <w:jc w:val="both"/>
        <w:rPr>
          <w:sz w:val="23"/>
        </w:rPr>
      </w:pPr>
      <w:r>
        <w:rPr>
          <w:sz w:val="23"/>
        </w:rPr>
        <w:tab/>
      </w:r>
      <w:r>
        <w:rPr>
          <w:sz w:val="23"/>
          <w:u w:val="single"/>
        </w:rPr>
        <w:t>Natural Gas Liquids -</w:t>
      </w:r>
      <w:r>
        <w:rPr>
          <w:sz w:val="23"/>
          <w:u w:val="single"/>
        </w:rPr>
        <w:t xml:space="preserve"> 1321</w:t>
      </w:r>
    </w:p>
    <w:p w14:paraId="7E15DDE7" w14:textId="77777777" w:rsidR="00000000" w:rsidRDefault="004D5B92">
      <w:pPr>
        <w:suppressAutoHyphens/>
        <w:ind w:left="720"/>
        <w:jc w:val="both"/>
        <w:rPr>
          <w:sz w:val="23"/>
        </w:rPr>
      </w:pPr>
      <w:r>
        <w:rPr>
          <w:sz w:val="23"/>
        </w:rPr>
        <w:tab/>
      </w:r>
      <w:r>
        <w:rPr>
          <w:sz w:val="23"/>
          <w:u w:val="single"/>
        </w:rPr>
        <w:t>Electric Services - 4911 &amp; 4961</w:t>
      </w:r>
    </w:p>
    <w:p w14:paraId="27EED224" w14:textId="77777777" w:rsidR="00000000" w:rsidRDefault="004D5B92">
      <w:pPr>
        <w:suppressAutoHyphens/>
        <w:ind w:left="720"/>
        <w:jc w:val="both"/>
        <w:rPr>
          <w:sz w:val="23"/>
        </w:rPr>
      </w:pPr>
      <w:r>
        <w:rPr>
          <w:sz w:val="23"/>
        </w:rPr>
        <w:tab/>
      </w:r>
      <w:r>
        <w:rPr>
          <w:sz w:val="23"/>
          <w:u w:val="single"/>
        </w:rPr>
        <w:t>Natural Gas Transmission - 4922</w:t>
      </w:r>
    </w:p>
    <w:p w14:paraId="10008639" w14:textId="77777777" w:rsidR="00000000" w:rsidRDefault="004D5B92">
      <w:pPr>
        <w:suppressAutoHyphens/>
        <w:ind w:left="720"/>
        <w:jc w:val="both"/>
        <w:rPr>
          <w:sz w:val="23"/>
        </w:rPr>
      </w:pPr>
      <w:r>
        <w:rPr>
          <w:sz w:val="23"/>
        </w:rPr>
        <w:tab/>
      </w:r>
      <w:r>
        <w:rPr>
          <w:sz w:val="23"/>
          <w:u w:val="single"/>
        </w:rPr>
        <w:t>Natural Gas Transmission and Distribution - 4923</w:t>
      </w:r>
    </w:p>
    <w:p w14:paraId="7F29F5B2" w14:textId="77777777" w:rsidR="00000000" w:rsidRDefault="004D5B92">
      <w:pPr>
        <w:suppressAutoHyphens/>
        <w:ind w:left="720"/>
        <w:jc w:val="both"/>
        <w:rPr>
          <w:sz w:val="23"/>
        </w:rPr>
      </w:pPr>
      <w:r>
        <w:rPr>
          <w:sz w:val="23"/>
        </w:rPr>
        <w:tab/>
      </w:r>
      <w:r>
        <w:rPr>
          <w:sz w:val="23"/>
          <w:u w:val="single"/>
        </w:rPr>
        <w:t>Petroleum Bulk Stations and Terminals - 5171</w:t>
      </w:r>
    </w:p>
    <w:p w14:paraId="07C3A853" w14:textId="77777777" w:rsidR="00000000" w:rsidRDefault="004D5B92">
      <w:pPr>
        <w:suppressAutoHyphens/>
        <w:jc w:val="both"/>
        <w:rPr>
          <w:sz w:val="23"/>
        </w:rPr>
      </w:pPr>
    </w:p>
    <w:p w14:paraId="781D38F6" w14:textId="77777777" w:rsidR="00000000" w:rsidRDefault="004D5B92">
      <w:pPr>
        <w:suppressAutoHyphens/>
        <w:ind w:left="720" w:hanging="720"/>
        <w:jc w:val="both"/>
        <w:rPr>
          <w:sz w:val="23"/>
        </w:rPr>
      </w:pPr>
      <w:r>
        <w:rPr>
          <w:sz w:val="23"/>
        </w:rPr>
        <w:t>II.</w:t>
      </w:r>
      <w:r>
        <w:rPr>
          <w:sz w:val="23"/>
        </w:rPr>
        <w:tab/>
        <w:t>The remaining two thirds of all sources in the above listed SIC codes must submit Title V applications by March 5, 1997.</w:t>
      </w:r>
    </w:p>
    <w:p w14:paraId="141F3A25" w14:textId="77777777" w:rsidR="00000000" w:rsidRDefault="004D5B92">
      <w:pPr>
        <w:suppressAutoHyphens/>
        <w:jc w:val="both"/>
        <w:rPr>
          <w:sz w:val="23"/>
        </w:rPr>
      </w:pPr>
    </w:p>
    <w:p w14:paraId="0D064BD3" w14:textId="77777777" w:rsidR="00000000" w:rsidRDefault="004D5B92">
      <w:pPr>
        <w:suppressAutoHyphens/>
        <w:ind w:left="720" w:hanging="720"/>
        <w:jc w:val="both"/>
        <w:rPr>
          <w:sz w:val="23"/>
        </w:rPr>
      </w:pPr>
      <w:r>
        <w:rPr>
          <w:sz w:val="23"/>
        </w:rPr>
        <w:t>III.</w:t>
      </w:r>
      <w:r>
        <w:rPr>
          <w:sz w:val="23"/>
        </w:rPr>
        <w:tab/>
        <w:t>Sources in the following SIC codes must also submit Title V applications by March 5, 1997:</w:t>
      </w:r>
    </w:p>
    <w:p w14:paraId="4597A1D6" w14:textId="77777777" w:rsidR="00000000" w:rsidRDefault="004D5B92">
      <w:pPr>
        <w:suppressAutoHyphens/>
        <w:jc w:val="both"/>
        <w:rPr>
          <w:sz w:val="23"/>
        </w:rPr>
      </w:pPr>
    </w:p>
    <w:p w14:paraId="652873D2" w14:textId="77777777" w:rsidR="00000000" w:rsidRDefault="004D5B92">
      <w:pPr>
        <w:suppressAutoHyphens/>
        <w:ind w:left="1440"/>
        <w:jc w:val="both"/>
        <w:rPr>
          <w:sz w:val="23"/>
        </w:rPr>
      </w:pPr>
      <w:r>
        <w:rPr>
          <w:sz w:val="23"/>
          <w:u w:val="single"/>
        </w:rPr>
        <w:t>Metals - 3312, 3315, 3321, 3379*, 3341, 3351, 3411, 3412, 3432, 3466</w:t>
      </w:r>
    </w:p>
    <w:p w14:paraId="5BF01A67" w14:textId="77777777" w:rsidR="00000000" w:rsidRDefault="004D5B92">
      <w:pPr>
        <w:suppressAutoHyphens/>
        <w:ind w:left="1440"/>
        <w:jc w:val="both"/>
        <w:rPr>
          <w:sz w:val="23"/>
        </w:rPr>
      </w:pPr>
      <w:r>
        <w:rPr>
          <w:sz w:val="23"/>
          <w:u w:val="single"/>
        </w:rPr>
        <w:t>Brick Plants - 3251 and 3297</w:t>
      </w:r>
    </w:p>
    <w:p w14:paraId="2531B677" w14:textId="77777777" w:rsidR="00000000" w:rsidRDefault="004D5B92">
      <w:pPr>
        <w:suppressAutoHyphens/>
        <w:ind w:left="1440"/>
        <w:jc w:val="both"/>
        <w:rPr>
          <w:sz w:val="23"/>
        </w:rPr>
      </w:pPr>
      <w:r>
        <w:rPr>
          <w:sz w:val="23"/>
          <w:u w:val="single"/>
        </w:rPr>
        <w:t xml:space="preserve">Commercial Printing - </w:t>
      </w:r>
      <w:r>
        <w:rPr>
          <w:sz w:val="23"/>
          <w:u w:val="single"/>
        </w:rPr>
        <w:t>2752 and 2761</w:t>
      </w:r>
    </w:p>
    <w:p w14:paraId="7F31ACEC" w14:textId="77777777" w:rsidR="00000000" w:rsidRDefault="004D5B92">
      <w:pPr>
        <w:suppressAutoHyphens/>
        <w:jc w:val="both"/>
        <w:rPr>
          <w:sz w:val="23"/>
        </w:rPr>
      </w:pPr>
    </w:p>
    <w:p w14:paraId="2FC3D4B1" w14:textId="77777777" w:rsidR="00000000" w:rsidRDefault="004D5B92">
      <w:pPr>
        <w:suppressAutoHyphens/>
        <w:jc w:val="both"/>
        <w:rPr>
          <w:sz w:val="23"/>
        </w:rPr>
      </w:pPr>
      <w:r>
        <w:rPr>
          <w:sz w:val="23"/>
        </w:rPr>
        <w:t>Title V permits shall be issued to all of the above listed sources on or before March 5, 1998; 24 months following interim approval.</w:t>
      </w:r>
    </w:p>
    <w:p w14:paraId="06C366FE" w14:textId="77777777" w:rsidR="00000000" w:rsidRDefault="004D5B92">
      <w:pPr>
        <w:suppressAutoHyphens/>
        <w:jc w:val="both"/>
        <w:rPr>
          <w:sz w:val="23"/>
        </w:rPr>
      </w:pPr>
    </w:p>
    <w:p w14:paraId="1152C5D7" w14:textId="77777777" w:rsidR="00000000" w:rsidRDefault="004D5B92">
      <w:pPr>
        <w:suppressAutoHyphens/>
        <w:ind w:left="720" w:hanging="720"/>
        <w:jc w:val="both"/>
        <w:rPr>
          <w:sz w:val="23"/>
        </w:rPr>
      </w:pPr>
      <w:r>
        <w:rPr>
          <w:sz w:val="23"/>
        </w:rPr>
        <w:t>IV.</w:t>
      </w:r>
      <w:r>
        <w:rPr>
          <w:sz w:val="23"/>
        </w:rPr>
        <w:tab/>
        <w:t>Sources in the following SIC codes must submit Title V permit applications by July 5, 1998; 28 months following interim program approval:</w:t>
      </w:r>
    </w:p>
    <w:p w14:paraId="2F7C78FC" w14:textId="77777777" w:rsidR="00000000" w:rsidRDefault="004D5B92">
      <w:pPr>
        <w:suppressAutoHyphens/>
        <w:jc w:val="both"/>
        <w:rPr>
          <w:sz w:val="23"/>
        </w:rPr>
      </w:pPr>
    </w:p>
    <w:p w14:paraId="553A3802" w14:textId="77777777" w:rsidR="00000000" w:rsidRDefault="004D5B92">
      <w:pPr>
        <w:suppressAutoHyphens/>
        <w:ind w:left="1440"/>
        <w:jc w:val="both"/>
        <w:rPr>
          <w:sz w:val="23"/>
          <w:u w:val="single"/>
        </w:rPr>
      </w:pPr>
      <w:r>
        <w:rPr>
          <w:sz w:val="23"/>
          <w:u w:val="single"/>
        </w:rPr>
        <w:t>Refineries - 2911</w:t>
      </w:r>
    </w:p>
    <w:p w14:paraId="3583841C" w14:textId="77777777" w:rsidR="00000000" w:rsidRDefault="004D5B92">
      <w:pPr>
        <w:suppressAutoHyphens/>
        <w:ind w:left="1440"/>
        <w:jc w:val="both"/>
        <w:rPr>
          <w:sz w:val="23"/>
          <w:u w:val="single"/>
        </w:rPr>
      </w:pPr>
      <w:r>
        <w:rPr>
          <w:sz w:val="23"/>
          <w:u w:val="single"/>
        </w:rPr>
        <w:t>Cement Plants - 3241</w:t>
      </w:r>
    </w:p>
    <w:p w14:paraId="117008C8" w14:textId="77777777" w:rsidR="00000000" w:rsidRDefault="004D5B92">
      <w:pPr>
        <w:suppressAutoHyphens/>
        <w:ind w:left="1440"/>
        <w:jc w:val="both"/>
        <w:rPr>
          <w:spacing w:val="-4"/>
          <w:sz w:val="23"/>
        </w:rPr>
      </w:pPr>
      <w:r>
        <w:rPr>
          <w:spacing w:val="-4"/>
          <w:sz w:val="23"/>
          <w:u w:val="single"/>
        </w:rPr>
        <w:t>Chemical/Carbon - 2819, 2821, 2851, 2861, 2869, 2891, 2895, 2899, 2999, 3053, 3086, 3089</w:t>
      </w:r>
    </w:p>
    <w:p w14:paraId="120D95A2" w14:textId="77777777" w:rsidR="00000000" w:rsidRDefault="004D5B92">
      <w:pPr>
        <w:suppressAutoHyphens/>
        <w:ind w:left="1440"/>
        <w:jc w:val="both"/>
        <w:rPr>
          <w:sz w:val="23"/>
        </w:rPr>
      </w:pPr>
      <w:r>
        <w:rPr>
          <w:sz w:val="23"/>
          <w:u w:val="single"/>
        </w:rPr>
        <w:t>Petroleum Transportation/Terminals/Storage - 4612, 4613</w:t>
      </w:r>
    </w:p>
    <w:p w14:paraId="2E322B70" w14:textId="77777777" w:rsidR="00000000" w:rsidRDefault="004D5B92">
      <w:pPr>
        <w:suppressAutoHyphens/>
        <w:ind w:left="1440"/>
        <w:jc w:val="both"/>
        <w:rPr>
          <w:sz w:val="23"/>
        </w:rPr>
      </w:pPr>
      <w:r>
        <w:rPr>
          <w:sz w:val="23"/>
          <w:u w:val="single"/>
        </w:rPr>
        <w:t>Food Products - 2013, 2074, 2095</w:t>
      </w:r>
    </w:p>
    <w:p w14:paraId="55B93B62" w14:textId="77777777" w:rsidR="00000000" w:rsidRDefault="004D5B92">
      <w:pPr>
        <w:suppressAutoHyphens/>
        <w:jc w:val="both"/>
        <w:rPr>
          <w:sz w:val="23"/>
        </w:rPr>
      </w:pPr>
    </w:p>
    <w:p w14:paraId="3E27F452" w14:textId="77777777" w:rsidR="00000000" w:rsidRDefault="004D5B92">
      <w:pPr>
        <w:suppressAutoHyphens/>
        <w:ind w:left="720" w:hanging="720"/>
        <w:jc w:val="both"/>
        <w:rPr>
          <w:sz w:val="23"/>
        </w:rPr>
      </w:pPr>
      <w:r>
        <w:rPr>
          <w:sz w:val="23"/>
        </w:rPr>
        <w:t>V.</w:t>
      </w:r>
      <w:r>
        <w:rPr>
          <w:sz w:val="23"/>
        </w:rPr>
        <w:tab/>
        <w:t xml:space="preserve">All remaining Title V sources must submit applications by March 5, 1999; 36 months following interim approval.  </w:t>
      </w:r>
      <w:r>
        <w:rPr>
          <w:b/>
          <w:sz w:val="23"/>
          <w:u w:val="single"/>
        </w:rPr>
        <w:t>All Title V applications must be received within the first three years following interim program approval.</w:t>
      </w:r>
    </w:p>
    <w:p w14:paraId="1DD4BFD7" w14:textId="77777777" w:rsidR="00000000" w:rsidRDefault="004D5B92">
      <w:pPr>
        <w:suppressAutoHyphens/>
        <w:jc w:val="both"/>
        <w:rPr>
          <w:sz w:val="23"/>
        </w:rPr>
      </w:pPr>
    </w:p>
    <w:p w14:paraId="05D04A9D" w14:textId="77777777" w:rsidR="00000000" w:rsidRDefault="004D5B92">
      <w:pPr>
        <w:suppressAutoHyphens/>
        <w:ind w:left="720" w:hanging="720"/>
        <w:jc w:val="both"/>
        <w:rPr>
          <w:sz w:val="23"/>
        </w:rPr>
      </w:pPr>
      <w:r>
        <w:rPr>
          <w:sz w:val="23"/>
        </w:rPr>
        <w:t>VI.</w:t>
      </w:r>
      <w:r>
        <w:rPr>
          <w:sz w:val="23"/>
        </w:rPr>
        <w:tab/>
        <w:t xml:space="preserve">All Title V permits must be issued within 36 months </w:t>
      </w:r>
      <w:r>
        <w:rPr>
          <w:b/>
          <w:sz w:val="23"/>
          <w:u w:val="single"/>
        </w:rPr>
        <w:t>after final program approval</w:t>
      </w:r>
      <w:r>
        <w:rPr>
          <w:sz w:val="23"/>
        </w:rPr>
        <w:t xml:space="preserve"> by EPA.  If final program approval occurs 24 months (maximum allowed by EPA) after interim approval, all Title V permits would be issued on or before March 5, 2001.</w:t>
      </w:r>
    </w:p>
    <w:p w14:paraId="22CB22A8" w14:textId="77777777" w:rsidR="00000000" w:rsidRDefault="004D5B92">
      <w:pPr>
        <w:suppressAutoHyphens/>
        <w:rPr>
          <w:sz w:val="23"/>
        </w:rPr>
      </w:pPr>
    </w:p>
    <w:p w14:paraId="65FD54A8" w14:textId="77777777" w:rsidR="00000000" w:rsidRDefault="004D5B92">
      <w:pPr>
        <w:suppressAutoHyphens/>
        <w:rPr>
          <w:sz w:val="23"/>
        </w:rPr>
        <w:sectPr w:rsidR="00000000">
          <w:endnotePr>
            <w:numFmt w:val="decimal"/>
          </w:endnotePr>
          <w:type w:val="nextColumn"/>
          <w:pgSz w:w="12240" w:h="15840"/>
          <w:pgMar w:top="720" w:right="720" w:bottom="720" w:left="1440" w:header="720" w:footer="720" w:gutter="0"/>
          <w:cols w:space="720"/>
          <w:noEndnote/>
        </w:sectPr>
      </w:pPr>
      <w:r>
        <w:rPr>
          <w:sz w:val="23"/>
        </w:rPr>
        <w:t>*typographical error, please disregard</w:t>
      </w:r>
      <w:r>
        <w:rPr>
          <w:sz w:val="23"/>
        </w:rPr>
        <w:br w:type="page"/>
      </w:r>
    </w:p>
    <w:p w14:paraId="42A591C4" w14:textId="77777777" w:rsidR="00000000" w:rsidRDefault="004D5B92">
      <w:pPr>
        <w:suppressAutoHyphens/>
        <w:rPr>
          <w:b/>
        </w:rPr>
      </w:pPr>
      <w:r>
        <w:rPr>
          <w:b/>
        </w:rPr>
        <w:t>WORKSHEET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50"/>
        <w:gridCol w:w="7920"/>
      </w:tblGrid>
      <w:tr w:rsidR="00000000" w14:paraId="1120FC9D" w14:textId="77777777">
        <w:tblPrEx>
          <w:tblCellMar>
            <w:top w:w="0" w:type="dxa"/>
            <w:bottom w:w="0" w:type="dxa"/>
          </w:tblCellMar>
        </w:tblPrEx>
        <w:tc>
          <w:tcPr>
            <w:tcW w:w="2250" w:type="dxa"/>
            <w:shd w:val="pct20" w:color="auto" w:fill="auto"/>
          </w:tcPr>
          <w:p w14:paraId="64D5D2C9" w14:textId="77777777" w:rsidR="00000000" w:rsidRDefault="004D5B92">
            <w:pPr>
              <w:suppressAutoHyphens/>
            </w:pPr>
            <w:r>
              <w:rPr>
                <w:b/>
              </w:rPr>
              <w:t>FACILITY NAME</w:t>
            </w:r>
          </w:p>
        </w:tc>
        <w:tc>
          <w:tcPr>
            <w:tcW w:w="7920" w:type="dxa"/>
          </w:tcPr>
          <w:p w14:paraId="7A0446E7" w14:textId="77777777" w:rsidR="00000000" w:rsidRDefault="004D5B92">
            <w:pPr>
              <w:suppressAutoHyphens/>
            </w:pPr>
            <w:ins w:id="0" w:author="foobar" w:date="1998-05-14T12:12:00Z">
              <w:r>
                <w:fldChar w:fldCharType="begin">
                  <w:ffData>
                    <w:name w:val="Text1"/>
                    <w:enabled/>
                    <w:calcOnExit w:val="0"/>
                    <w:textInput/>
                  </w:ffData>
                </w:fldChar>
              </w:r>
            </w:ins>
            <w:r>
              <w:instrText xml:space="preserve"> FORMTEXT </w:instrText>
            </w:r>
            <w:ins w:id="1" w:author="foobar" w:date="1998-05-14T12:12:00Z">
              <w:r>
                <w:rPr>
                  <w:sz w:val="20"/>
                </w:rPr>
              </w:r>
              <w:r>
                <w:fldChar w:fldCharType="separate"/>
              </w:r>
            </w:ins>
            <w:r>
              <w:t xml:space="preserve">     </w:t>
            </w:r>
            <w:ins w:id="2" w:author="foobar" w:date="1998-05-14T12:12:00Z">
              <w:r>
                <w:fldChar w:fldCharType="end"/>
              </w:r>
            </w:ins>
          </w:p>
        </w:tc>
      </w:tr>
      <w:tr w:rsidR="00000000" w14:paraId="4422D63C" w14:textId="77777777">
        <w:tblPrEx>
          <w:tblCellMar>
            <w:top w:w="0" w:type="dxa"/>
            <w:bottom w:w="0" w:type="dxa"/>
          </w:tblCellMar>
        </w:tblPrEx>
        <w:tc>
          <w:tcPr>
            <w:tcW w:w="2250" w:type="dxa"/>
            <w:shd w:val="pct20" w:color="auto" w:fill="auto"/>
          </w:tcPr>
          <w:p w14:paraId="3987CDB4" w14:textId="77777777" w:rsidR="00000000" w:rsidRDefault="004D5B92">
            <w:pPr>
              <w:suppressAutoHyphens/>
            </w:pPr>
            <w:r>
              <w:rPr>
                <w:b/>
              </w:rPr>
              <w:t>UNIT NUMBER</w:t>
            </w:r>
          </w:p>
        </w:tc>
        <w:tc>
          <w:tcPr>
            <w:tcW w:w="7920" w:type="dxa"/>
          </w:tcPr>
          <w:p w14:paraId="29EB54D9" w14:textId="77777777" w:rsidR="00000000" w:rsidRDefault="004D5B92">
            <w:pPr>
              <w:suppressAutoHyphens/>
            </w:pPr>
            <w:ins w:id="3" w:author="foobar" w:date="1998-05-14T12:12:00Z">
              <w:r>
                <w:fldChar w:fldCharType="begin">
                  <w:ffData>
                    <w:name w:val="Text2"/>
                    <w:enabled/>
                    <w:calcOnExit w:val="0"/>
                    <w:textInput/>
                  </w:ffData>
                </w:fldChar>
              </w:r>
            </w:ins>
            <w:r>
              <w:instrText xml:space="preserve"> FORMTEXT </w:instrText>
            </w:r>
            <w:ins w:id="4" w:author="foobar" w:date="1998-05-14T12:12:00Z">
              <w:r>
                <w:rPr>
                  <w:sz w:val="20"/>
                </w:rPr>
              </w:r>
              <w:r>
                <w:fldChar w:fldCharType="separate"/>
              </w:r>
            </w:ins>
            <w:r>
              <w:t xml:space="preserve">     </w:t>
            </w:r>
            <w:ins w:id="5" w:author="foobar" w:date="1998-05-14T12:12:00Z">
              <w:r>
                <w:fldChar w:fldCharType="end"/>
              </w:r>
            </w:ins>
          </w:p>
        </w:tc>
      </w:tr>
    </w:tbl>
    <w:p w14:paraId="078187A1" w14:textId="77777777" w:rsidR="00000000" w:rsidRDefault="004D5B92">
      <w:pPr>
        <w:rPr>
          <w:sz w:val="20"/>
        </w:rPr>
      </w:pPr>
    </w:p>
    <w:tbl>
      <w:tblPr>
        <w:tblW w:w="0" w:type="auto"/>
        <w:tblInd w:w="108" w:type="dxa"/>
        <w:tblBorders>
          <w:insideH w:val="single" w:sz="6" w:space="0" w:color="auto"/>
          <w:insideV w:val="single" w:sz="6" w:space="0" w:color="auto"/>
        </w:tblBorders>
        <w:tblLayout w:type="fixed"/>
        <w:tblLook w:val="0000" w:firstRow="0" w:lastRow="0" w:firstColumn="0" w:lastColumn="0" w:noHBand="0" w:noVBand="0"/>
      </w:tblPr>
      <w:tblGrid>
        <w:gridCol w:w="7"/>
        <w:gridCol w:w="1613"/>
        <w:gridCol w:w="2700"/>
        <w:gridCol w:w="5850"/>
        <w:gridCol w:w="11"/>
      </w:tblGrid>
      <w:tr w:rsidR="00000000" w14:paraId="2C3A074D" w14:textId="77777777">
        <w:tblPrEx>
          <w:tblCellMar>
            <w:top w:w="0" w:type="dxa"/>
            <w:bottom w:w="0" w:type="dxa"/>
          </w:tblCellMar>
        </w:tblPrEx>
        <w:trPr>
          <w:gridAfter w:val="1"/>
          <w:wAfter w:w="7" w:type="dxa"/>
        </w:trPr>
        <w:tc>
          <w:tcPr>
            <w:tcW w:w="10170" w:type="dxa"/>
            <w:gridSpan w:val="4"/>
          </w:tcPr>
          <w:p w14:paraId="0F3CD813" w14:textId="77777777" w:rsidR="00000000" w:rsidRDefault="004D5B92">
            <w:pPr>
              <w:suppressAutoHyphens/>
              <w:spacing w:after="48"/>
              <w:jc w:val="center"/>
              <w:rPr>
                <w:b/>
                <w:sz w:val="28"/>
              </w:rPr>
            </w:pPr>
            <w:r>
              <w:rPr>
                <w:b/>
                <w:sz w:val="28"/>
              </w:rPr>
              <w:t>APPLICABLE REQUIREMENTS  (OAC 252:100-8-2)</w:t>
            </w:r>
          </w:p>
        </w:tc>
      </w:tr>
      <w:tr w:rsidR="00000000" w14:paraId="6A95B847" w14:textId="77777777">
        <w:tblPrEx>
          <w:tblCellMar>
            <w:top w:w="0" w:type="dxa"/>
            <w:bottom w:w="0" w:type="dxa"/>
          </w:tblCellMar>
        </w:tblPrEx>
        <w:trPr>
          <w:gridAfter w:val="1"/>
          <w:wAfter w:w="7" w:type="dxa"/>
        </w:trPr>
        <w:tc>
          <w:tcPr>
            <w:tcW w:w="1620" w:type="dxa"/>
            <w:gridSpan w:val="2"/>
          </w:tcPr>
          <w:p w14:paraId="4936E9DE" w14:textId="77777777" w:rsidR="00000000" w:rsidRDefault="004D5B92">
            <w:pPr>
              <w:suppressAutoHyphens/>
              <w:spacing w:after="48"/>
              <w:rPr>
                <w:b/>
                <w:sz w:val="20"/>
              </w:rPr>
            </w:pPr>
            <w:r>
              <w:rPr>
                <w:b/>
                <w:sz w:val="20"/>
              </w:rPr>
              <w:t>CITATION</w:t>
            </w:r>
          </w:p>
        </w:tc>
        <w:tc>
          <w:tcPr>
            <w:tcW w:w="2700" w:type="dxa"/>
          </w:tcPr>
          <w:p w14:paraId="5AB6BBC5" w14:textId="77777777" w:rsidR="00000000" w:rsidRDefault="004D5B92">
            <w:pPr>
              <w:suppressAutoHyphens/>
              <w:spacing w:after="48"/>
              <w:rPr>
                <w:b/>
                <w:sz w:val="20"/>
              </w:rPr>
            </w:pPr>
            <w:r>
              <w:rPr>
                <w:b/>
                <w:sz w:val="20"/>
              </w:rPr>
              <w:t>TITLE</w:t>
            </w:r>
          </w:p>
        </w:tc>
        <w:tc>
          <w:tcPr>
            <w:tcW w:w="5850" w:type="dxa"/>
          </w:tcPr>
          <w:p w14:paraId="2F4E5167" w14:textId="77777777" w:rsidR="00000000" w:rsidRDefault="004D5B92">
            <w:pPr>
              <w:suppressAutoHyphens/>
              <w:spacing w:after="48"/>
              <w:rPr>
                <w:b/>
                <w:sz w:val="20"/>
              </w:rPr>
            </w:pPr>
            <w:r>
              <w:rPr>
                <w:b/>
                <w:sz w:val="20"/>
              </w:rPr>
              <w:t>EXPLAIN WHY OR WHY NOT APPLICABLE OR EXEMPT</w:t>
            </w:r>
          </w:p>
        </w:tc>
      </w:tr>
      <w:tr w:rsidR="00000000" w14:paraId="2D195F9F" w14:textId="77777777">
        <w:tblPrEx>
          <w:tblCellMar>
            <w:top w:w="0" w:type="dxa"/>
            <w:bottom w:w="0" w:type="dxa"/>
          </w:tblCellMar>
        </w:tblPrEx>
        <w:trPr>
          <w:gridBefore w:val="1"/>
          <w:wBefore w:w="7" w:type="dxa"/>
          <w:trHeight w:val="1040"/>
        </w:trPr>
        <w:tc>
          <w:tcPr>
            <w:tcW w:w="1613" w:type="dxa"/>
          </w:tcPr>
          <w:p w14:paraId="0CCB7029" w14:textId="77777777" w:rsidR="00000000" w:rsidRDefault="004D5B92">
            <w:pPr>
              <w:suppressAutoHyphens/>
              <w:spacing w:after="48"/>
              <w:rPr>
                <w:sz w:val="20"/>
              </w:rPr>
            </w:pPr>
            <w:r>
              <w:rPr>
                <w:sz w:val="20"/>
              </w:rPr>
              <w:t>40 CFR 52.1920</w:t>
            </w:r>
          </w:p>
        </w:tc>
        <w:tc>
          <w:tcPr>
            <w:tcW w:w="2696" w:type="dxa"/>
          </w:tcPr>
          <w:p w14:paraId="739A8BBD" w14:textId="77777777" w:rsidR="00000000" w:rsidRDefault="004D5B92">
            <w:pPr>
              <w:suppressAutoHyphens/>
              <w:spacing w:after="48"/>
              <w:rPr>
                <w:sz w:val="20"/>
              </w:rPr>
            </w:pPr>
            <w:r>
              <w:rPr>
                <w:sz w:val="20"/>
              </w:rPr>
              <w:t>CAA TITLE I,   SIP Rules (see next page)</w:t>
            </w:r>
          </w:p>
        </w:tc>
        <w:bookmarkStart w:id="6" w:name="Text26"/>
        <w:tc>
          <w:tcPr>
            <w:tcW w:w="5861" w:type="dxa"/>
            <w:gridSpan w:val="2"/>
          </w:tcPr>
          <w:p w14:paraId="0AEFD05E" w14:textId="77777777" w:rsidR="00000000" w:rsidRDefault="004D5B92">
            <w:pPr>
              <w:suppressAutoHyphens/>
              <w:spacing w:after="48"/>
              <w:rPr>
                <w:sz w:val="20"/>
              </w:rPr>
            </w:pPr>
            <w:ins w:id="7" w:author="foobar" w:date="1998-05-14T12:12:00Z">
              <w:r>
                <w:rPr>
                  <w:sz w:val="20"/>
                </w:rPr>
                <w:fldChar w:fldCharType="begin">
                  <w:ffData>
                    <w:name w:val="Text26"/>
                    <w:enabled/>
                    <w:calcOnExit w:val="0"/>
                    <w:textInput/>
                  </w:ffData>
                </w:fldChar>
              </w:r>
            </w:ins>
            <w:r>
              <w:rPr>
                <w:sz w:val="20"/>
              </w:rPr>
              <w:instrText xml:space="preserve"> FORMTEXT </w:instrText>
            </w:r>
            <w:ins w:id="8" w:author="foobar" w:date="1998-05-14T12:12:00Z">
              <w:r>
                <w:rPr>
                  <w:sz w:val="20"/>
                </w:rPr>
              </w:r>
              <w:r>
                <w:rPr>
                  <w:sz w:val="20"/>
                </w:rPr>
                <w:fldChar w:fldCharType="separate"/>
              </w:r>
            </w:ins>
            <w:r>
              <w:rPr>
                <w:sz w:val="20"/>
              </w:rPr>
              <w:t xml:space="preserve">     </w:t>
            </w:r>
            <w:ins w:id="9" w:author="foobar" w:date="1998-05-14T12:12:00Z">
              <w:r>
                <w:rPr>
                  <w:sz w:val="20"/>
                </w:rPr>
                <w:fldChar w:fldCharType="end"/>
              </w:r>
            </w:ins>
            <w:bookmarkEnd w:id="6"/>
          </w:p>
        </w:tc>
      </w:tr>
      <w:tr w:rsidR="00000000" w14:paraId="3B5927D8" w14:textId="77777777">
        <w:tblPrEx>
          <w:tblCellMar>
            <w:top w:w="0" w:type="dxa"/>
            <w:bottom w:w="0" w:type="dxa"/>
          </w:tblCellMar>
        </w:tblPrEx>
        <w:trPr>
          <w:gridBefore w:val="1"/>
          <w:wBefore w:w="7" w:type="dxa"/>
          <w:trHeight w:val="1040"/>
        </w:trPr>
        <w:tc>
          <w:tcPr>
            <w:tcW w:w="1613" w:type="dxa"/>
          </w:tcPr>
          <w:p w14:paraId="41761673" w14:textId="77777777" w:rsidR="00000000" w:rsidRDefault="004D5B92">
            <w:pPr>
              <w:suppressAutoHyphens/>
              <w:spacing w:after="48"/>
              <w:rPr>
                <w:sz w:val="20"/>
              </w:rPr>
            </w:pPr>
            <w:r>
              <w:rPr>
                <w:sz w:val="20"/>
              </w:rPr>
              <w:t>40 CFR 52.21</w:t>
            </w:r>
          </w:p>
        </w:tc>
        <w:tc>
          <w:tcPr>
            <w:tcW w:w="2696" w:type="dxa"/>
          </w:tcPr>
          <w:p w14:paraId="6A4822C0" w14:textId="77777777" w:rsidR="00000000" w:rsidRDefault="004D5B92">
            <w:pPr>
              <w:suppressAutoHyphens/>
              <w:spacing w:after="48"/>
              <w:rPr>
                <w:sz w:val="20"/>
              </w:rPr>
            </w:pPr>
            <w:r>
              <w:rPr>
                <w:sz w:val="20"/>
              </w:rPr>
              <w:t>CAA TITLE I,   including Parts C and E, Pre-construction  Permits</w:t>
            </w:r>
          </w:p>
        </w:tc>
        <w:bookmarkStart w:id="10" w:name="Text27"/>
        <w:tc>
          <w:tcPr>
            <w:tcW w:w="5861" w:type="dxa"/>
            <w:gridSpan w:val="2"/>
          </w:tcPr>
          <w:p w14:paraId="6C6A0BF2" w14:textId="77777777" w:rsidR="00000000" w:rsidRDefault="004D5B92">
            <w:pPr>
              <w:suppressAutoHyphens/>
              <w:spacing w:after="48"/>
              <w:rPr>
                <w:sz w:val="20"/>
              </w:rPr>
            </w:pPr>
            <w:ins w:id="11" w:author="foobar" w:date="1998-05-14T12:12:00Z">
              <w:r>
                <w:rPr>
                  <w:sz w:val="20"/>
                </w:rPr>
                <w:fldChar w:fldCharType="begin">
                  <w:ffData>
                    <w:name w:val="Text27"/>
                    <w:enabled/>
                    <w:calcOnExit w:val="0"/>
                    <w:textInput/>
                  </w:ffData>
                </w:fldChar>
              </w:r>
            </w:ins>
            <w:r>
              <w:rPr>
                <w:sz w:val="20"/>
              </w:rPr>
              <w:instrText xml:space="preserve"> FORMTEXT </w:instrText>
            </w:r>
            <w:ins w:id="12" w:author="foobar" w:date="1998-05-14T12:12:00Z">
              <w:r>
                <w:rPr>
                  <w:sz w:val="20"/>
                </w:rPr>
              </w:r>
              <w:r>
                <w:rPr>
                  <w:sz w:val="20"/>
                </w:rPr>
                <w:fldChar w:fldCharType="separate"/>
              </w:r>
            </w:ins>
            <w:r>
              <w:rPr>
                <w:sz w:val="20"/>
              </w:rPr>
              <w:t xml:space="preserve">     </w:t>
            </w:r>
            <w:ins w:id="13" w:author="foobar" w:date="1998-05-14T12:12:00Z">
              <w:r>
                <w:rPr>
                  <w:sz w:val="20"/>
                </w:rPr>
                <w:fldChar w:fldCharType="end"/>
              </w:r>
            </w:ins>
            <w:bookmarkEnd w:id="10"/>
          </w:p>
        </w:tc>
      </w:tr>
      <w:tr w:rsidR="00000000" w14:paraId="578F4214" w14:textId="77777777">
        <w:tblPrEx>
          <w:tblCellMar>
            <w:top w:w="0" w:type="dxa"/>
            <w:bottom w:w="0" w:type="dxa"/>
          </w:tblCellMar>
        </w:tblPrEx>
        <w:trPr>
          <w:gridBefore w:val="1"/>
          <w:wBefore w:w="7" w:type="dxa"/>
          <w:trHeight w:val="1040"/>
        </w:trPr>
        <w:tc>
          <w:tcPr>
            <w:tcW w:w="1613" w:type="dxa"/>
          </w:tcPr>
          <w:p w14:paraId="665A56B8" w14:textId="77777777" w:rsidR="00000000" w:rsidRDefault="004D5B92">
            <w:pPr>
              <w:suppressAutoHyphens/>
              <w:spacing w:after="48"/>
              <w:rPr>
                <w:sz w:val="20"/>
              </w:rPr>
            </w:pPr>
            <w:r>
              <w:rPr>
                <w:sz w:val="20"/>
              </w:rPr>
              <w:t>40 CFR 60</w:t>
            </w:r>
          </w:p>
        </w:tc>
        <w:tc>
          <w:tcPr>
            <w:tcW w:w="2696" w:type="dxa"/>
          </w:tcPr>
          <w:p w14:paraId="32BDB519" w14:textId="77777777" w:rsidR="00000000" w:rsidRDefault="004D5B92">
            <w:pPr>
              <w:suppressAutoHyphens/>
              <w:spacing w:after="48"/>
              <w:rPr>
                <w:sz w:val="20"/>
              </w:rPr>
            </w:pPr>
            <w:r>
              <w:rPr>
                <w:sz w:val="20"/>
              </w:rPr>
              <w:t>CAA  Section 111,  Standards of Performance for New Stationary  Sources  (NSPS)</w:t>
            </w:r>
          </w:p>
        </w:tc>
        <w:bookmarkStart w:id="14" w:name="Text28"/>
        <w:tc>
          <w:tcPr>
            <w:tcW w:w="5861" w:type="dxa"/>
            <w:gridSpan w:val="2"/>
          </w:tcPr>
          <w:p w14:paraId="32D95B45" w14:textId="77777777" w:rsidR="00000000" w:rsidRDefault="004D5B92">
            <w:pPr>
              <w:suppressAutoHyphens/>
              <w:spacing w:after="48"/>
              <w:rPr>
                <w:sz w:val="20"/>
              </w:rPr>
            </w:pPr>
            <w:ins w:id="15" w:author="foobar" w:date="1998-05-14T12:12:00Z">
              <w:r>
                <w:rPr>
                  <w:sz w:val="20"/>
                </w:rPr>
                <w:fldChar w:fldCharType="begin">
                  <w:ffData>
                    <w:name w:val="Text28"/>
                    <w:enabled/>
                    <w:calcOnExit w:val="0"/>
                    <w:textInput/>
                  </w:ffData>
                </w:fldChar>
              </w:r>
            </w:ins>
            <w:r>
              <w:rPr>
                <w:sz w:val="20"/>
              </w:rPr>
              <w:instrText xml:space="preserve"> FORMTEXT </w:instrText>
            </w:r>
            <w:ins w:id="16" w:author="foobar" w:date="1998-05-14T12:12:00Z">
              <w:r>
                <w:rPr>
                  <w:sz w:val="20"/>
                </w:rPr>
              </w:r>
              <w:r>
                <w:rPr>
                  <w:sz w:val="20"/>
                </w:rPr>
                <w:fldChar w:fldCharType="separate"/>
              </w:r>
            </w:ins>
            <w:r>
              <w:rPr>
                <w:sz w:val="20"/>
              </w:rPr>
              <w:t xml:space="preserve">     </w:t>
            </w:r>
            <w:ins w:id="17" w:author="foobar" w:date="1998-05-14T12:12:00Z">
              <w:r>
                <w:rPr>
                  <w:sz w:val="20"/>
                </w:rPr>
                <w:fldChar w:fldCharType="end"/>
              </w:r>
            </w:ins>
            <w:bookmarkEnd w:id="14"/>
          </w:p>
        </w:tc>
      </w:tr>
      <w:tr w:rsidR="00000000" w14:paraId="303638CE" w14:textId="77777777">
        <w:tblPrEx>
          <w:tblCellMar>
            <w:top w:w="0" w:type="dxa"/>
            <w:bottom w:w="0" w:type="dxa"/>
          </w:tblCellMar>
        </w:tblPrEx>
        <w:trPr>
          <w:gridBefore w:val="1"/>
          <w:wBefore w:w="7" w:type="dxa"/>
          <w:trHeight w:val="1040"/>
        </w:trPr>
        <w:tc>
          <w:tcPr>
            <w:tcW w:w="1613" w:type="dxa"/>
          </w:tcPr>
          <w:p w14:paraId="2DE6D534" w14:textId="77777777" w:rsidR="00000000" w:rsidRDefault="004D5B92">
            <w:pPr>
              <w:suppressAutoHyphens/>
              <w:spacing w:after="48"/>
              <w:rPr>
                <w:sz w:val="20"/>
              </w:rPr>
            </w:pPr>
            <w:r>
              <w:rPr>
                <w:sz w:val="20"/>
              </w:rPr>
              <w:t>40 CFR 61 &amp; 63</w:t>
            </w:r>
          </w:p>
        </w:tc>
        <w:tc>
          <w:tcPr>
            <w:tcW w:w="2696" w:type="dxa"/>
          </w:tcPr>
          <w:p w14:paraId="0B8E00DD" w14:textId="77777777" w:rsidR="00000000" w:rsidRDefault="004D5B92">
            <w:pPr>
              <w:suppressAutoHyphens/>
              <w:spacing w:after="48"/>
              <w:rPr>
                <w:sz w:val="20"/>
              </w:rPr>
            </w:pPr>
            <w:r>
              <w:rPr>
                <w:sz w:val="20"/>
              </w:rPr>
              <w:t>CAA  Section 112,  Natio</w:t>
            </w:r>
            <w:r>
              <w:rPr>
                <w:sz w:val="20"/>
              </w:rPr>
              <w:t>nal  Emission Standards for Hazardous Air  Pollutants  (NESHAP), not including  112 (r)</w:t>
            </w:r>
          </w:p>
        </w:tc>
        <w:bookmarkStart w:id="18" w:name="Text29"/>
        <w:tc>
          <w:tcPr>
            <w:tcW w:w="5861" w:type="dxa"/>
            <w:gridSpan w:val="2"/>
          </w:tcPr>
          <w:p w14:paraId="61C3D103" w14:textId="77777777" w:rsidR="00000000" w:rsidRDefault="004D5B92">
            <w:pPr>
              <w:suppressAutoHyphens/>
              <w:spacing w:after="48"/>
              <w:rPr>
                <w:sz w:val="20"/>
              </w:rPr>
            </w:pPr>
            <w:ins w:id="19" w:author="foobar" w:date="1998-05-14T12:12:00Z">
              <w:r>
                <w:rPr>
                  <w:sz w:val="20"/>
                </w:rPr>
                <w:fldChar w:fldCharType="begin">
                  <w:ffData>
                    <w:name w:val="Text29"/>
                    <w:enabled/>
                    <w:calcOnExit w:val="0"/>
                    <w:textInput/>
                  </w:ffData>
                </w:fldChar>
              </w:r>
            </w:ins>
            <w:r>
              <w:rPr>
                <w:sz w:val="20"/>
              </w:rPr>
              <w:instrText xml:space="preserve"> FORMTEXT </w:instrText>
            </w:r>
            <w:ins w:id="20" w:author="foobar" w:date="1998-05-14T12:12:00Z">
              <w:r>
                <w:rPr>
                  <w:sz w:val="20"/>
                </w:rPr>
              </w:r>
              <w:r>
                <w:rPr>
                  <w:sz w:val="20"/>
                </w:rPr>
                <w:fldChar w:fldCharType="separate"/>
              </w:r>
            </w:ins>
            <w:r>
              <w:rPr>
                <w:sz w:val="20"/>
              </w:rPr>
              <w:t xml:space="preserve">     </w:t>
            </w:r>
            <w:ins w:id="21" w:author="foobar" w:date="1998-05-14T12:12:00Z">
              <w:r>
                <w:rPr>
                  <w:sz w:val="20"/>
                </w:rPr>
                <w:fldChar w:fldCharType="end"/>
              </w:r>
            </w:ins>
            <w:bookmarkEnd w:id="18"/>
          </w:p>
        </w:tc>
      </w:tr>
      <w:tr w:rsidR="00000000" w14:paraId="6F3BBD77" w14:textId="77777777">
        <w:tblPrEx>
          <w:tblCellMar>
            <w:top w:w="0" w:type="dxa"/>
            <w:bottom w:w="0" w:type="dxa"/>
          </w:tblCellMar>
        </w:tblPrEx>
        <w:trPr>
          <w:gridBefore w:val="1"/>
          <w:wBefore w:w="7" w:type="dxa"/>
          <w:trHeight w:val="1040"/>
        </w:trPr>
        <w:tc>
          <w:tcPr>
            <w:tcW w:w="1613" w:type="dxa"/>
          </w:tcPr>
          <w:p w14:paraId="2B2E1313" w14:textId="77777777" w:rsidR="00000000" w:rsidRDefault="004D5B92">
            <w:pPr>
              <w:suppressAutoHyphens/>
              <w:spacing w:after="48"/>
              <w:rPr>
                <w:sz w:val="20"/>
              </w:rPr>
            </w:pPr>
            <w:r>
              <w:rPr>
                <w:sz w:val="20"/>
              </w:rPr>
              <w:t>40 CFR 72</w:t>
            </w:r>
          </w:p>
        </w:tc>
        <w:tc>
          <w:tcPr>
            <w:tcW w:w="2696" w:type="dxa"/>
          </w:tcPr>
          <w:p w14:paraId="219E8A62" w14:textId="77777777" w:rsidR="00000000" w:rsidRDefault="004D5B92">
            <w:pPr>
              <w:suppressAutoHyphens/>
              <w:spacing w:after="48"/>
              <w:rPr>
                <w:sz w:val="20"/>
              </w:rPr>
            </w:pPr>
            <w:r>
              <w:rPr>
                <w:sz w:val="20"/>
              </w:rPr>
              <w:t>CAA  Title IV,  Acid  Rain</w:t>
            </w:r>
          </w:p>
        </w:tc>
        <w:bookmarkStart w:id="22" w:name="Text30"/>
        <w:tc>
          <w:tcPr>
            <w:tcW w:w="5861" w:type="dxa"/>
            <w:gridSpan w:val="2"/>
          </w:tcPr>
          <w:p w14:paraId="5A2F9A35" w14:textId="77777777" w:rsidR="00000000" w:rsidRDefault="004D5B92">
            <w:pPr>
              <w:suppressAutoHyphens/>
              <w:spacing w:after="48"/>
              <w:rPr>
                <w:sz w:val="20"/>
              </w:rPr>
            </w:pPr>
            <w:ins w:id="23" w:author="foobar" w:date="1998-05-14T12:12:00Z">
              <w:r>
                <w:rPr>
                  <w:sz w:val="20"/>
                </w:rPr>
                <w:fldChar w:fldCharType="begin">
                  <w:ffData>
                    <w:name w:val="Text30"/>
                    <w:enabled/>
                    <w:calcOnExit w:val="0"/>
                    <w:textInput/>
                  </w:ffData>
                </w:fldChar>
              </w:r>
            </w:ins>
            <w:r>
              <w:rPr>
                <w:sz w:val="20"/>
              </w:rPr>
              <w:instrText xml:space="preserve"> FORMTEXT </w:instrText>
            </w:r>
            <w:ins w:id="24" w:author="foobar" w:date="1998-05-14T12:12:00Z">
              <w:r>
                <w:rPr>
                  <w:sz w:val="20"/>
                </w:rPr>
              </w:r>
              <w:r>
                <w:rPr>
                  <w:sz w:val="20"/>
                </w:rPr>
                <w:fldChar w:fldCharType="separate"/>
              </w:r>
            </w:ins>
            <w:r>
              <w:rPr>
                <w:sz w:val="20"/>
              </w:rPr>
              <w:t xml:space="preserve">     </w:t>
            </w:r>
            <w:ins w:id="25" w:author="foobar" w:date="1998-05-14T12:12:00Z">
              <w:r>
                <w:rPr>
                  <w:sz w:val="20"/>
                </w:rPr>
                <w:fldChar w:fldCharType="end"/>
              </w:r>
            </w:ins>
            <w:bookmarkEnd w:id="22"/>
          </w:p>
        </w:tc>
      </w:tr>
      <w:tr w:rsidR="00000000" w14:paraId="7798F62D" w14:textId="77777777">
        <w:tblPrEx>
          <w:tblCellMar>
            <w:top w:w="0" w:type="dxa"/>
            <w:bottom w:w="0" w:type="dxa"/>
          </w:tblCellMar>
        </w:tblPrEx>
        <w:trPr>
          <w:gridBefore w:val="1"/>
          <w:wBefore w:w="7" w:type="dxa"/>
          <w:trHeight w:val="1040"/>
        </w:trPr>
        <w:tc>
          <w:tcPr>
            <w:tcW w:w="1613" w:type="dxa"/>
          </w:tcPr>
          <w:p w14:paraId="61E072BE" w14:textId="77777777" w:rsidR="00000000" w:rsidRDefault="004D5B92">
            <w:pPr>
              <w:suppressAutoHyphens/>
              <w:spacing w:after="48"/>
              <w:rPr>
                <w:sz w:val="20"/>
              </w:rPr>
            </w:pPr>
            <w:r>
              <w:rPr>
                <w:sz w:val="20"/>
              </w:rPr>
              <w:t>40 CFR 70.6</w:t>
            </w:r>
          </w:p>
        </w:tc>
        <w:tc>
          <w:tcPr>
            <w:tcW w:w="2696" w:type="dxa"/>
          </w:tcPr>
          <w:p w14:paraId="7A9ECE3E" w14:textId="77777777" w:rsidR="00000000" w:rsidRDefault="004D5B92">
            <w:pPr>
              <w:suppressAutoHyphens/>
              <w:spacing w:after="48"/>
              <w:rPr>
                <w:sz w:val="20"/>
              </w:rPr>
            </w:pPr>
            <w:r>
              <w:rPr>
                <w:sz w:val="20"/>
              </w:rPr>
              <w:t>CAA  Section  114 (a) (3) or 504 (b),  Compliance</w:t>
            </w:r>
          </w:p>
        </w:tc>
        <w:bookmarkStart w:id="26" w:name="Text31"/>
        <w:tc>
          <w:tcPr>
            <w:tcW w:w="5861" w:type="dxa"/>
            <w:gridSpan w:val="2"/>
          </w:tcPr>
          <w:p w14:paraId="395B1DF4" w14:textId="77777777" w:rsidR="00000000" w:rsidRDefault="004D5B92">
            <w:pPr>
              <w:suppressAutoHyphens/>
              <w:spacing w:after="48"/>
              <w:rPr>
                <w:sz w:val="20"/>
              </w:rPr>
            </w:pPr>
            <w:ins w:id="27" w:author="foobar" w:date="1998-05-14T12:12:00Z">
              <w:r>
                <w:rPr>
                  <w:sz w:val="20"/>
                </w:rPr>
                <w:fldChar w:fldCharType="begin">
                  <w:ffData>
                    <w:name w:val="Text31"/>
                    <w:enabled/>
                    <w:calcOnExit w:val="0"/>
                    <w:textInput/>
                  </w:ffData>
                </w:fldChar>
              </w:r>
            </w:ins>
            <w:r>
              <w:rPr>
                <w:sz w:val="20"/>
              </w:rPr>
              <w:instrText xml:space="preserve"> FORMTEXT </w:instrText>
            </w:r>
            <w:ins w:id="28" w:author="foobar" w:date="1998-05-14T12:12:00Z">
              <w:r>
                <w:rPr>
                  <w:sz w:val="20"/>
                </w:rPr>
              </w:r>
              <w:r>
                <w:rPr>
                  <w:sz w:val="20"/>
                </w:rPr>
                <w:fldChar w:fldCharType="separate"/>
              </w:r>
            </w:ins>
            <w:r>
              <w:rPr>
                <w:sz w:val="20"/>
              </w:rPr>
              <w:t xml:space="preserve">     </w:t>
            </w:r>
            <w:ins w:id="29" w:author="foobar" w:date="1998-05-14T12:12:00Z">
              <w:r>
                <w:rPr>
                  <w:sz w:val="20"/>
                </w:rPr>
                <w:fldChar w:fldCharType="end"/>
              </w:r>
            </w:ins>
            <w:bookmarkEnd w:id="26"/>
          </w:p>
        </w:tc>
      </w:tr>
      <w:tr w:rsidR="00000000" w14:paraId="4E34B02E" w14:textId="77777777">
        <w:tblPrEx>
          <w:tblCellMar>
            <w:top w:w="0" w:type="dxa"/>
            <w:bottom w:w="0" w:type="dxa"/>
          </w:tblCellMar>
        </w:tblPrEx>
        <w:trPr>
          <w:gridBefore w:val="1"/>
          <w:wBefore w:w="7" w:type="dxa"/>
          <w:trHeight w:val="1040"/>
        </w:trPr>
        <w:tc>
          <w:tcPr>
            <w:tcW w:w="1613" w:type="dxa"/>
          </w:tcPr>
          <w:p w14:paraId="422902B3" w14:textId="77777777" w:rsidR="00000000" w:rsidRDefault="004D5B92">
            <w:pPr>
              <w:suppressAutoHyphens/>
              <w:spacing w:after="48"/>
              <w:rPr>
                <w:sz w:val="20"/>
              </w:rPr>
            </w:pPr>
            <w:r>
              <w:rPr>
                <w:sz w:val="20"/>
              </w:rPr>
              <w:t>40 CFR 60.30</w:t>
            </w:r>
          </w:p>
        </w:tc>
        <w:tc>
          <w:tcPr>
            <w:tcW w:w="2696" w:type="dxa"/>
          </w:tcPr>
          <w:p w14:paraId="3A596BAA" w14:textId="77777777" w:rsidR="00000000" w:rsidRDefault="004D5B92">
            <w:pPr>
              <w:suppressAutoHyphens/>
              <w:spacing w:after="48"/>
              <w:rPr>
                <w:sz w:val="20"/>
              </w:rPr>
            </w:pPr>
            <w:r>
              <w:rPr>
                <w:sz w:val="20"/>
              </w:rPr>
              <w:t>CAA  Section  129,  Solid Waste Incineration</w:t>
            </w:r>
          </w:p>
        </w:tc>
        <w:bookmarkStart w:id="30" w:name="Text32"/>
        <w:tc>
          <w:tcPr>
            <w:tcW w:w="5861" w:type="dxa"/>
            <w:gridSpan w:val="2"/>
          </w:tcPr>
          <w:p w14:paraId="13841C0C" w14:textId="77777777" w:rsidR="00000000" w:rsidRDefault="004D5B92">
            <w:pPr>
              <w:suppressAutoHyphens/>
              <w:spacing w:after="48"/>
              <w:rPr>
                <w:sz w:val="20"/>
              </w:rPr>
            </w:pPr>
            <w:ins w:id="31" w:author="foobar" w:date="1998-05-14T12:12:00Z">
              <w:r>
                <w:rPr>
                  <w:sz w:val="20"/>
                </w:rPr>
                <w:fldChar w:fldCharType="begin">
                  <w:ffData>
                    <w:name w:val="Text32"/>
                    <w:enabled/>
                    <w:calcOnExit w:val="0"/>
                    <w:textInput/>
                  </w:ffData>
                </w:fldChar>
              </w:r>
            </w:ins>
            <w:r>
              <w:rPr>
                <w:sz w:val="20"/>
              </w:rPr>
              <w:instrText xml:space="preserve"> FORMTEXT </w:instrText>
            </w:r>
            <w:ins w:id="32" w:author="foobar" w:date="1998-05-14T12:12:00Z">
              <w:r>
                <w:rPr>
                  <w:sz w:val="20"/>
                </w:rPr>
              </w:r>
              <w:r>
                <w:rPr>
                  <w:sz w:val="20"/>
                </w:rPr>
                <w:fldChar w:fldCharType="separate"/>
              </w:r>
            </w:ins>
            <w:r>
              <w:rPr>
                <w:sz w:val="20"/>
              </w:rPr>
              <w:t xml:space="preserve">     </w:t>
            </w:r>
            <w:ins w:id="33" w:author="foobar" w:date="1998-05-14T12:12:00Z">
              <w:r>
                <w:rPr>
                  <w:sz w:val="20"/>
                </w:rPr>
                <w:fldChar w:fldCharType="end"/>
              </w:r>
            </w:ins>
            <w:bookmarkEnd w:id="30"/>
          </w:p>
        </w:tc>
      </w:tr>
      <w:tr w:rsidR="00000000" w14:paraId="20A87DF6" w14:textId="77777777">
        <w:tblPrEx>
          <w:tblCellMar>
            <w:top w:w="0" w:type="dxa"/>
            <w:bottom w:w="0" w:type="dxa"/>
          </w:tblCellMar>
        </w:tblPrEx>
        <w:trPr>
          <w:gridBefore w:val="1"/>
          <w:wBefore w:w="7" w:type="dxa"/>
          <w:trHeight w:val="1040"/>
        </w:trPr>
        <w:tc>
          <w:tcPr>
            <w:tcW w:w="1613" w:type="dxa"/>
          </w:tcPr>
          <w:p w14:paraId="5657BAE9" w14:textId="77777777" w:rsidR="00000000" w:rsidRDefault="004D5B92">
            <w:pPr>
              <w:suppressAutoHyphens/>
              <w:spacing w:after="48"/>
              <w:rPr>
                <w:sz w:val="20"/>
              </w:rPr>
            </w:pPr>
            <w:r>
              <w:rPr>
                <w:sz w:val="20"/>
              </w:rPr>
              <w:t>40 CFR 81</w:t>
            </w:r>
          </w:p>
        </w:tc>
        <w:tc>
          <w:tcPr>
            <w:tcW w:w="2696" w:type="dxa"/>
          </w:tcPr>
          <w:p w14:paraId="7EAA738D" w14:textId="77777777" w:rsidR="00000000" w:rsidRDefault="004D5B92">
            <w:pPr>
              <w:suppressAutoHyphens/>
              <w:spacing w:after="48"/>
              <w:rPr>
                <w:sz w:val="20"/>
              </w:rPr>
            </w:pPr>
            <w:r>
              <w:rPr>
                <w:sz w:val="20"/>
              </w:rPr>
              <w:t>CAA  Section  183 (e), Federal Ozone Measures ( Best Available Controls, Consumer and Commercial Products)</w:t>
            </w:r>
          </w:p>
        </w:tc>
        <w:bookmarkStart w:id="34" w:name="Text33"/>
        <w:tc>
          <w:tcPr>
            <w:tcW w:w="5861" w:type="dxa"/>
            <w:gridSpan w:val="2"/>
          </w:tcPr>
          <w:p w14:paraId="6C1FF28A" w14:textId="77777777" w:rsidR="00000000" w:rsidRDefault="004D5B92">
            <w:pPr>
              <w:suppressAutoHyphens/>
              <w:spacing w:after="48"/>
              <w:rPr>
                <w:sz w:val="20"/>
              </w:rPr>
            </w:pPr>
            <w:ins w:id="35" w:author="foobar" w:date="1998-05-14T12:12:00Z">
              <w:r>
                <w:rPr>
                  <w:sz w:val="20"/>
                </w:rPr>
                <w:fldChar w:fldCharType="begin">
                  <w:ffData>
                    <w:name w:val="Text33"/>
                    <w:enabled/>
                    <w:calcOnExit w:val="0"/>
                    <w:textInput/>
                  </w:ffData>
                </w:fldChar>
              </w:r>
            </w:ins>
            <w:r>
              <w:rPr>
                <w:sz w:val="20"/>
              </w:rPr>
              <w:instrText xml:space="preserve"> FORMTEXT </w:instrText>
            </w:r>
            <w:ins w:id="36" w:author="foobar" w:date="1998-05-14T12:12:00Z">
              <w:r>
                <w:rPr>
                  <w:sz w:val="20"/>
                </w:rPr>
              </w:r>
              <w:r>
                <w:rPr>
                  <w:sz w:val="20"/>
                </w:rPr>
                <w:fldChar w:fldCharType="separate"/>
              </w:r>
            </w:ins>
            <w:r>
              <w:rPr>
                <w:sz w:val="20"/>
              </w:rPr>
              <w:t xml:space="preserve">     </w:t>
            </w:r>
            <w:ins w:id="37" w:author="foobar" w:date="1998-05-14T12:12:00Z">
              <w:r>
                <w:rPr>
                  <w:sz w:val="20"/>
                </w:rPr>
                <w:fldChar w:fldCharType="end"/>
              </w:r>
            </w:ins>
            <w:bookmarkEnd w:id="34"/>
          </w:p>
        </w:tc>
      </w:tr>
      <w:tr w:rsidR="00000000" w14:paraId="4B2D34F7" w14:textId="77777777">
        <w:tblPrEx>
          <w:tblCellMar>
            <w:top w:w="0" w:type="dxa"/>
            <w:bottom w:w="0" w:type="dxa"/>
          </w:tblCellMar>
        </w:tblPrEx>
        <w:trPr>
          <w:gridBefore w:val="1"/>
          <w:wBefore w:w="7" w:type="dxa"/>
          <w:trHeight w:val="1040"/>
        </w:trPr>
        <w:tc>
          <w:tcPr>
            <w:tcW w:w="1613" w:type="dxa"/>
          </w:tcPr>
          <w:p w14:paraId="7AF51A82" w14:textId="77777777" w:rsidR="00000000" w:rsidRDefault="004D5B92">
            <w:pPr>
              <w:suppressAutoHyphens/>
              <w:spacing w:after="48"/>
              <w:rPr>
                <w:sz w:val="20"/>
              </w:rPr>
            </w:pPr>
            <w:r>
              <w:rPr>
                <w:sz w:val="20"/>
              </w:rPr>
              <w:t>40 CFR 81</w:t>
            </w:r>
          </w:p>
        </w:tc>
        <w:tc>
          <w:tcPr>
            <w:tcW w:w="2696" w:type="dxa"/>
          </w:tcPr>
          <w:p w14:paraId="2806ECC2" w14:textId="77777777" w:rsidR="00000000" w:rsidRDefault="004D5B92">
            <w:pPr>
              <w:suppressAutoHyphens/>
              <w:spacing w:after="48"/>
              <w:rPr>
                <w:sz w:val="20"/>
              </w:rPr>
            </w:pPr>
            <w:r>
              <w:rPr>
                <w:sz w:val="20"/>
              </w:rPr>
              <w:t>CAA  Section 183 (f),  Tank Vessels</w:t>
            </w:r>
          </w:p>
        </w:tc>
        <w:bookmarkStart w:id="38" w:name="Text34"/>
        <w:tc>
          <w:tcPr>
            <w:tcW w:w="5861" w:type="dxa"/>
            <w:gridSpan w:val="2"/>
          </w:tcPr>
          <w:p w14:paraId="2CB587F3" w14:textId="77777777" w:rsidR="00000000" w:rsidRDefault="004D5B92">
            <w:pPr>
              <w:suppressAutoHyphens/>
              <w:spacing w:after="48"/>
              <w:rPr>
                <w:sz w:val="20"/>
              </w:rPr>
            </w:pPr>
            <w:ins w:id="39" w:author="foobar" w:date="1998-05-14T12:12:00Z">
              <w:r>
                <w:rPr>
                  <w:sz w:val="20"/>
                </w:rPr>
                <w:fldChar w:fldCharType="begin">
                  <w:ffData>
                    <w:name w:val="Text34"/>
                    <w:enabled/>
                    <w:calcOnExit w:val="0"/>
                    <w:textInput/>
                  </w:ffData>
                </w:fldChar>
              </w:r>
            </w:ins>
            <w:r>
              <w:rPr>
                <w:sz w:val="20"/>
              </w:rPr>
              <w:instrText xml:space="preserve"> FORMTEXT </w:instrText>
            </w:r>
            <w:ins w:id="40" w:author="foobar" w:date="1998-05-14T12:12:00Z">
              <w:r>
                <w:rPr>
                  <w:sz w:val="20"/>
                </w:rPr>
              </w:r>
              <w:r>
                <w:rPr>
                  <w:sz w:val="20"/>
                </w:rPr>
                <w:fldChar w:fldCharType="separate"/>
              </w:r>
            </w:ins>
            <w:r>
              <w:rPr>
                <w:sz w:val="20"/>
              </w:rPr>
              <w:t xml:space="preserve">     </w:t>
            </w:r>
            <w:ins w:id="41" w:author="foobar" w:date="1998-05-14T12:12:00Z">
              <w:r>
                <w:rPr>
                  <w:sz w:val="20"/>
                </w:rPr>
                <w:fldChar w:fldCharType="end"/>
              </w:r>
            </w:ins>
            <w:bookmarkEnd w:id="38"/>
          </w:p>
        </w:tc>
      </w:tr>
      <w:tr w:rsidR="00000000" w14:paraId="74A15C68" w14:textId="77777777">
        <w:tblPrEx>
          <w:tblCellMar>
            <w:top w:w="0" w:type="dxa"/>
            <w:bottom w:w="0" w:type="dxa"/>
          </w:tblCellMar>
        </w:tblPrEx>
        <w:trPr>
          <w:gridBefore w:val="1"/>
          <w:wBefore w:w="7" w:type="dxa"/>
          <w:trHeight w:val="1040"/>
        </w:trPr>
        <w:tc>
          <w:tcPr>
            <w:tcW w:w="1613" w:type="dxa"/>
          </w:tcPr>
          <w:p w14:paraId="2055D0B5" w14:textId="77777777" w:rsidR="00000000" w:rsidRDefault="004D5B92">
            <w:pPr>
              <w:suppressAutoHyphens/>
              <w:spacing w:after="48"/>
              <w:rPr>
                <w:sz w:val="20"/>
              </w:rPr>
            </w:pPr>
            <w:r>
              <w:rPr>
                <w:sz w:val="20"/>
              </w:rPr>
              <w:t>40 CFR 82</w:t>
            </w:r>
          </w:p>
        </w:tc>
        <w:tc>
          <w:tcPr>
            <w:tcW w:w="2696" w:type="dxa"/>
          </w:tcPr>
          <w:p w14:paraId="17347597" w14:textId="77777777" w:rsidR="00000000" w:rsidRDefault="004D5B92">
            <w:pPr>
              <w:suppressAutoHyphens/>
              <w:spacing w:after="48"/>
              <w:rPr>
                <w:sz w:val="20"/>
              </w:rPr>
            </w:pPr>
            <w:r>
              <w:rPr>
                <w:sz w:val="20"/>
              </w:rPr>
              <w:t>C AA  TITLE VI,  Stratospheric Ozone</w:t>
            </w:r>
          </w:p>
        </w:tc>
        <w:bookmarkStart w:id="42" w:name="Text35"/>
        <w:tc>
          <w:tcPr>
            <w:tcW w:w="5861" w:type="dxa"/>
            <w:gridSpan w:val="2"/>
          </w:tcPr>
          <w:p w14:paraId="528FE06B" w14:textId="77777777" w:rsidR="00000000" w:rsidRDefault="004D5B92">
            <w:pPr>
              <w:suppressAutoHyphens/>
              <w:spacing w:after="48"/>
              <w:rPr>
                <w:sz w:val="20"/>
              </w:rPr>
            </w:pPr>
            <w:ins w:id="43" w:author="foobar" w:date="1998-05-14T12:12:00Z">
              <w:r>
                <w:rPr>
                  <w:sz w:val="20"/>
                </w:rPr>
                <w:fldChar w:fldCharType="begin">
                  <w:ffData>
                    <w:name w:val="Text35"/>
                    <w:enabled/>
                    <w:calcOnExit w:val="0"/>
                    <w:textInput/>
                  </w:ffData>
                </w:fldChar>
              </w:r>
            </w:ins>
            <w:r>
              <w:rPr>
                <w:sz w:val="20"/>
              </w:rPr>
              <w:instrText xml:space="preserve"> FORMTEXT </w:instrText>
            </w:r>
            <w:ins w:id="44" w:author="foobar" w:date="1998-05-14T12:12:00Z">
              <w:r>
                <w:rPr>
                  <w:sz w:val="20"/>
                </w:rPr>
              </w:r>
              <w:r>
                <w:rPr>
                  <w:sz w:val="20"/>
                </w:rPr>
                <w:fldChar w:fldCharType="separate"/>
              </w:r>
            </w:ins>
            <w:r>
              <w:rPr>
                <w:sz w:val="20"/>
              </w:rPr>
              <w:t xml:space="preserve">     </w:t>
            </w:r>
            <w:ins w:id="45" w:author="foobar" w:date="1998-05-14T12:12:00Z">
              <w:r>
                <w:rPr>
                  <w:sz w:val="20"/>
                </w:rPr>
                <w:fldChar w:fldCharType="end"/>
              </w:r>
            </w:ins>
            <w:bookmarkEnd w:id="42"/>
          </w:p>
        </w:tc>
      </w:tr>
      <w:tr w:rsidR="00000000" w14:paraId="4B5CD89C" w14:textId="77777777">
        <w:tblPrEx>
          <w:tblCellMar>
            <w:top w:w="0" w:type="dxa"/>
            <w:bottom w:w="0" w:type="dxa"/>
          </w:tblCellMar>
        </w:tblPrEx>
        <w:trPr>
          <w:gridBefore w:val="1"/>
          <w:wBefore w:w="7" w:type="dxa"/>
          <w:trHeight w:val="1040"/>
        </w:trPr>
        <w:tc>
          <w:tcPr>
            <w:tcW w:w="1613" w:type="dxa"/>
          </w:tcPr>
          <w:p w14:paraId="6D63056E" w14:textId="77777777" w:rsidR="00000000" w:rsidRDefault="004D5B92">
            <w:pPr>
              <w:suppressAutoHyphens/>
              <w:spacing w:after="48"/>
              <w:rPr>
                <w:sz w:val="20"/>
              </w:rPr>
            </w:pPr>
            <w:r>
              <w:rPr>
                <w:sz w:val="20"/>
              </w:rPr>
              <w:t>40 CFR 50</w:t>
            </w:r>
          </w:p>
        </w:tc>
        <w:tc>
          <w:tcPr>
            <w:tcW w:w="2696" w:type="dxa"/>
          </w:tcPr>
          <w:p w14:paraId="0AD42C59" w14:textId="77777777" w:rsidR="00000000" w:rsidRDefault="004D5B92">
            <w:pPr>
              <w:suppressAutoHyphens/>
              <w:spacing w:after="48"/>
              <w:rPr>
                <w:sz w:val="20"/>
              </w:rPr>
            </w:pPr>
            <w:r>
              <w:rPr>
                <w:sz w:val="20"/>
              </w:rPr>
              <w:t>CAA  TITLE I, Part C, NAAQS, or increment, or visibility requirement only to apply to Temporary  Sources (504 (e))</w:t>
            </w:r>
          </w:p>
        </w:tc>
        <w:bookmarkStart w:id="46" w:name="Text36"/>
        <w:tc>
          <w:tcPr>
            <w:tcW w:w="5861" w:type="dxa"/>
            <w:gridSpan w:val="2"/>
          </w:tcPr>
          <w:p w14:paraId="08B60EA7" w14:textId="77777777" w:rsidR="00000000" w:rsidRDefault="004D5B92">
            <w:pPr>
              <w:suppressAutoHyphens/>
              <w:spacing w:after="48"/>
              <w:rPr>
                <w:sz w:val="20"/>
              </w:rPr>
            </w:pPr>
            <w:ins w:id="47" w:author="foobar" w:date="1998-05-14T12:12:00Z">
              <w:r>
                <w:rPr>
                  <w:sz w:val="20"/>
                </w:rPr>
                <w:fldChar w:fldCharType="begin">
                  <w:ffData>
                    <w:name w:val="Text36"/>
                    <w:enabled/>
                    <w:calcOnExit w:val="0"/>
                    <w:textInput/>
                  </w:ffData>
                </w:fldChar>
              </w:r>
            </w:ins>
            <w:r>
              <w:rPr>
                <w:sz w:val="20"/>
              </w:rPr>
              <w:instrText xml:space="preserve"> FORMTEXT </w:instrText>
            </w:r>
            <w:ins w:id="48" w:author="foobar" w:date="1998-05-14T12:12:00Z">
              <w:r>
                <w:rPr>
                  <w:sz w:val="20"/>
                </w:rPr>
              </w:r>
              <w:r>
                <w:rPr>
                  <w:sz w:val="20"/>
                </w:rPr>
                <w:fldChar w:fldCharType="separate"/>
              </w:r>
            </w:ins>
            <w:r>
              <w:rPr>
                <w:sz w:val="20"/>
              </w:rPr>
              <w:t xml:space="preserve">     </w:t>
            </w:r>
            <w:ins w:id="49" w:author="foobar" w:date="1998-05-14T12:12:00Z">
              <w:r>
                <w:rPr>
                  <w:sz w:val="20"/>
                </w:rPr>
                <w:fldChar w:fldCharType="end"/>
              </w:r>
            </w:ins>
            <w:bookmarkEnd w:id="46"/>
          </w:p>
        </w:tc>
      </w:tr>
    </w:tbl>
    <w:p w14:paraId="43EEBE80" w14:textId="77777777" w:rsidR="00000000" w:rsidRDefault="004D5B92">
      <w:pPr>
        <w:suppressAutoHyphens/>
        <w:rPr>
          <w:sz w:val="22"/>
        </w:rPr>
      </w:pPr>
      <w:r>
        <w:rPr>
          <w:sz w:val="22"/>
        </w:rPr>
        <w:br w:type="page"/>
      </w:r>
      <w:r>
        <w:rPr>
          <w:b/>
          <w:sz w:val="22"/>
        </w:rPr>
        <w:lastRenderedPageBreak/>
        <w:t>WORKSHEET 2</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50"/>
        <w:gridCol w:w="7920"/>
      </w:tblGrid>
      <w:tr w:rsidR="00000000" w14:paraId="7AF83099" w14:textId="77777777">
        <w:tblPrEx>
          <w:tblCellMar>
            <w:top w:w="0" w:type="dxa"/>
            <w:bottom w:w="0" w:type="dxa"/>
          </w:tblCellMar>
        </w:tblPrEx>
        <w:tc>
          <w:tcPr>
            <w:tcW w:w="2250" w:type="dxa"/>
            <w:shd w:val="pct20" w:color="auto" w:fill="auto"/>
          </w:tcPr>
          <w:p w14:paraId="390F0892" w14:textId="77777777" w:rsidR="00000000" w:rsidRDefault="004D5B92">
            <w:pPr>
              <w:suppressAutoHyphens/>
            </w:pPr>
            <w:r>
              <w:rPr>
                <w:b/>
              </w:rPr>
              <w:t>FACILITY NAME</w:t>
            </w:r>
          </w:p>
        </w:tc>
        <w:tc>
          <w:tcPr>
            <w:tcW w:w="7920" w:type="dxa"/>
          </w:tcPr>
          <w:p w14:paraId="10C89B3D" w14:textId="77777777" w:rsidR="00000000" w:rsidRDefault="004D5B92">
            <w:pPr>
              <w:suppressAutoHyphens/>
            </w:pPr>
            <w:ins w:id="50" w:author="foobar" w:date="1998-05-14T12:12:00Z">
              <w:r>
                <w:fldChar w:fldCharType="begin">
                  <w:ffData>
                    <w:name w:val="Text1"/>
                    <w:enabled/>
                    <w:calcOnExit w:val="0"/>
                    <w:textInput/>
                  </w:ffData>
                </w:fldChar>
              </w:r>
            </w:ins>
            <w:r>
              <w:instrText xml:space="preserve"> FORMTEXT </w:instrText>
            </w:r>
            <w:ins w:id="51" w:author="foobar" w:date="1998-05-14T12:12:00Z">
              <w:r>
                <w:rPr>
                  <w:sz w:val="20"/>
                </w:rPr>
              </w:r>
              <w:r>
                <w:fldChar w:fldCharType="separate"/>
              </w:r>
            </w:ins>
            <w:r>
              <w:t xml:space="preserve">     </w:t>
            </w:r>
            <w:ins w:id="52" w:author="foobar" w:date="1998-05-14T12:12:00Z">
              <w:r>
                <w:fldChar w:fldCharType="end"/>
              </w:r>
            </w:ins>
          </w:p>
        </w:tc>
      </w:tr>
      <w:tr w:rsidR="00000000" w14:paraId="4E36DF9F" w14:textId="77777777">
        <w:tblPrEx>
          <w:tblCellMar>
            <w:top w:w="0" w:type="dxa"/>
            <w:bottom w:w="0" w:type="dxa"/>
          </w:tblCellMar>
        </w:tblPrEx>
        <w:tc>
          <w:tcPr>
            <w:tcW w:w="2250" w:type="dxa"/>
            <w:shd w:val="pct20" w:color="auto" w:fill="auto"/>
          </w:tcPr>
          <w:p w14:paraId="1E6D5BB0" w14:textId="77777777" w:rsidR="00000000" w:rsidRDefault="004D5B92">
            <w:pPr>
              <w:suppressAutoHyphens/>
            </w:pPr>
            <w:r>
              <w:rPr>
                <w:b/>
              </w:rPr>
              <w:t>UNIT NUMBER</w:t>
            </w:r>
          </w:p>
        </w:tc>
        <w:tc>
          <w:tcPr>
            <w:tcW w:w="7920" w:type="dxa"/>
          </w:tcPr>
          <w:p w14:paraId="64633D63" w14:textId="77777777" w:rsidR="00000000" w:rsidRDefault="004D5B92">
            <w:pPr>
              <w:suppressAutoHyphens/>
            </w:pPr>
            <w:ins w:id="53" w:author="foobar" w:date="1998-05-14T12:12:00Z">
              <w:r>
                <w:fldChar w:fldCharType="begin">
                  <w:ffData>
                    <w:name w:val="Text2"/>
                    <w:enabled/>
                    <w:calcOnExit w:val="0"/>
                    <w:textInput/>
                  </w:ffData>
                </w:fldChar>
              </w:r>
            </w:ins>
            <w:r>
              <w:instrText xml:space="preserve"> FORMTEXT </w:instrText>
            </w:r>
            <w:ins w:id="54" w:author="foobar" w:date="1998-05-14T12:12:00Z">
              <w:r>
                <w:rPr>
                  <w:sz w:val="20"/>
                </w:rPr>
              </w:r>
              <w:r>
                <w:fldChar w:fldCharType="separate"/>
              </w:r>
            </w:ins>
            <w:r>
              <w:t xml:space="preserve">     </w:t>
            </w:r>
            <w:ins w:id="55" w:author="foobar" w:date="1998-05-14T12:12:00Z">
              <w:r>
                <w:fldChar w:fldCharType="end"/>
              </w:r>
            </w:ins>
          </w:p>
        </w:tc>
      </w:tr>
    </w:tbl>
    <w:p w14:paraId="2A2DBCBE" w14:textId="77777777" w:rsidR="00000000" w:rsidRDefault="004D5B92">
      <w:pPr>
        <w:suppressAutoHyphens/>
        <w:rPr>
          <w:sz w:val="22"/>
        </w:rPr>
      </w:pPr>
    </w:p>
    <w:tbl>
      <w:tblPr>
        <w:tblW w:w="0" w:type="auto"/>
        <w:tblInd w:w="98" w:type="dxa"/>
        <w:tblLayout w:type="fixed"/>
        <w:tblCellMar>
          <w:left w:w="98" w:type="dxa"/>
          <w:right w:w="98" w:type="dxa"/>
        </w:tblCellMar>
        <w:tblLook w:val="0000" w:firstRow="0" w:lastRow="0" w:firstColumn="0" w:lastColumn="0" w:noHBand="0" w:noVBand="0"/>
      </w:tblPr>
      <w:tblGrid>
        <w:gridCol w:w="3960"/>
        <w:gridCol w:w="6210"/>
      </w:tblGrid>
      <w:tr w:rsidR="00000000" w14:paraId="3C8AEA13" w14:textId="77777777">
        <w:tblPrEx>
          <w:tblCellMar>
            <w:top w:w="0" w:type="dxa"/>
            <w:bottom w:w="0" w:type="dxa"/>
          </w:tblCellMar>
        </w:tblPrEx>
        <w:tc>
          <w:tcPr>
            <w:tcW w:w="10170" w:type="dxa"/>
            <w:gridSpan w:val="2"/>
            <w:tcBorders>
              <w:top w:val="single" w:sz="6" w:space="0" w:color="auto"/>
              <w:left w:val="single" w:sz="6" w:space="0" w:color="auto"/>
              <w:right w:val="single" w:sz="6" w:space="0" w:color="auto"/>
            </w:tcBorders>
          </w:tcPr>
          <w:p w14:paraId="37AE80AB" w14:textId="77777777" w:rsidR="00000000" w:rsidRDefault="004D5B92">
            <w:pPr>
              <w:suppressAutoHyphens/>
              <w:spacing w:after="48"/>
              <w:jc w:val="center"/>
              <w:rPr>
                <w:b/>
                <w:sz w:val="28"/>
              </w:rPr>
            </w:pPr>
            <w:r>
              <w:rPr>
                <w:b/>
                <w:sz w:val="28"/>
              </w:rPr>
              <w:t>OKLAHOMA STATE AIR QUALITY STANDARDS AND REGULATIONS</w:t>
            </w:r>
          </w:p>
        </w:tc>
      </w:tr>
      <w:tr w:rsidR="00000000" w14:paraId="73B7BC33" w14:textId="77777777">
        <w:tblPrEx>
          <w:tblCellMar>
            <w:top w:w="0" w:type="dxa"/>
            <w:bottom w:w="0" w:type="dxa"/>
          </w:tblCellMar>
        </w:tblPrEx>
        <w:tc>
          <w:tcPr>
            <w:tcW w:w="10170" w:type="dxa"/>
            <w:gridSpan w:val="2"/>
            <w:tcBorders>
              <w:left w:val="single" w:sz="6" w:space="0" w:color="auto"/>
              <w:bottom w:val="single" w:sz="6" w:space="0" w:color="auto"/>
              <w:right w:val="single" w:sz="6" w:space="0" w:color="auto"/>
            </w:tcBorders>
          </w:tcPr>
          <w:p w14:paraId="3842BF75" w14:textId="77777777" w:rsidR="00000000" w:rsidRDefault="004D5B92">
            <w:pPr>
              <w:suppressAutoHyphens/>
              <w:spacing w:after="48"/>
              <w:jc w:val="center"/>
              <w:rPr>
                <w:sz w:val="20"/>
              </w:rPr>
            </w:pPr>
            <w:r>
              <w:rPr>
                <w:sz w:val="18"/>
              </w:rPr>
              <w:t>(Given are initial effective dates of the subchapter, other effective dates may apply)</w:t>
            </w:r>
          </w:p>
        </w:tc>
      </w:tr>
      <w:tr w:rsidR="00000000" w14:paraId="601A9D94" w14:textId="77777777">
        <w:tblPrEx>
          <w:tblCellMar>
            <w:top w:w="0" w:type="dxa"/>
            <w:bottom w:w="0" w:type="dxa"/>
          </w:tblCellMar>
        </w:tblPrEx>
        <w:tc>
          <w:tcPr>
            <w:tcW w:w="3960" w:type="dxa"/>
            <w:tcBorders>
              <w:top w:val="single" w:sz="6" w:space="0" w:color="auto"/>
              <w:left w:val="single" w:sz="6" w:space="0" w:color="auto"/>
              <w:bottom w:val="single" w:sz="6" w:space="0" w:color="auto"/>
            </w:tcBorders>
          </w:tcPr>
          <w:p w14:paraId="6ABBE26B" w14:textId="77777777" w:rsidR="00000000" w:rsidRDefault="004D5B92">
            <w:pPr>
              <w:suppressAutoHyphens/>
              <w:spacing w:after="47"/>
              <w:rPr>
                <w:sz w:val="20"/>
              </w:rPr>
            </w:pPr>
            <w:r>
              <w:rPr>
                <w:sz w:val="20"/>
              </w:rPr>
              <w:t>REGULATION  /  EFFECTIVE DATE</w:t>
            </w:r>
          </w:p>
        </w:tc>
        <w:tc>
          <w:tcPr>
            <w:tcW w:w="6210" w:type="dxa"/>
            <w:tcBorders>
              <w:top w:val="single" w:sz="6" w:space="0" w:color="auto"/>
              <w:left w:val="single" w:sz="6" w:space="0" w:color="auto"/>
              <w:bottom w:val="single" w:sz="6" w:space="0" w:color="auto"/>
              <w:right w:val="single" w:sz="6" w:space="0" w:color="auto"/>
            </w:tcBorders>
          </w:tcPr>
          <w:p w14:paraId="44EA004F" w14:textId="77777777" w:rsidR="00000000" w:rsidRDefault="004D5B92">
            <w:pPr>
              <w:suppressAutoHyphens/>
              <w:spacing w:after="47"/>
              <w:rPr>
                <w:sz w:val="20"/>
              </w:rPr>
            </w:pPr>
            <w:r>
              <w:rPr>
                <w:sz w:val="20"/>
              </w:rPr>
              <w:t>EXPLAIN WHY OR WHY NOT</w:t>
            </w:r>
            <w:r>
              <w:rPr>
                <w:sz w:val="20"/>
              </w:rPr>
              <w:t xml:space="preserve"> APPLICABLE OR EXEMPT</w:t>
            </w:r>
          </w:p>
        </w:tc>
      </w:tr>
      <w:tr w:rsidR="00000000" w14:paraId="0C711D16" w14:textId="77777777">
        <w:tblPrEx>
          <w:tblCellMar>
            <w:top w:w="0" w:type="dxa"/>
            <w:bottom w:w="0" w:type="dxa"/>
          </w:tblCellMar>
        </w:tblPrEx>
        <w:tc>
          <w:tcPr>
            <w:tcW w:w="3960" w:type="dxa"/>
            <w:tcBorders>
              <w:left w:val="single" w:sz="6" w:space="0" w:color="auto"/>
            </w:tcBorders>
          </w:tcPr>
          <w:p w14:paraId="781C3085" w14:textId="77777777" w:rsidR="00000000" w:rsidRDefault="004D5B92">
            <w:pPr>
              <w:suppressAutoHyphens/>
              <w:rPr>
                <w:sz w:val="16"/>
              </w:rPr>
            </w:pPr>
            <w:r>
              <w:rPr>
                <w:sz w:val="16"/>
              </w:rPr>
              <w:t>OAC  252:100 5</w:t>
            </w:r>
            <w:r>
              <w:rPr>
                <w:sz w:val="16"/>
              </w:rPr>
              <w:tab/>
              <w:t>7/21/70</w:t>
            </w:r>
          </w:p>
          <w:p w14:paraId="6C7E64E3" w14:textId="77777777" w:rsidR="00000000" w:rsidRDefault="004D5B92">
            <w:pPr>
              <w:suppressAutoHyphens/>
              <w:spacing w:after="47"/>
              <w:rPr>
                <w:sz w:val="16"/>
              </w:rPr>
            </w:pPr>
            <w:r>
              <w:rPr>
                <w:sz w:val="16"/>
              </w:rPr>
              <w:t>Registration of Air Contaminant Sources</w:t>
            </w:r>
          </w:p>
        </w:tc>
        <w:bookmarkStart w:id="56" w:name="Text3"/>
        <w:tc>
          <w:tcPr>
            <w:tcW w:w="6210" w:type="dxa"/>
            <w:tcBorders>
              <w:left w:val="single" w:sz="6" w:space="0" w:color="auto"/>
              <w:right w:val="single" w:sz="6" w:space="0" w:color="auto"/>
            </w:tcBorders>
          </w:tcPr>
          <w:p w14:paraId="47F13AFF" w14:textId="77777777" w:rsidR="00000000" w:rsidRDefault="004D5B92">
            <w:pPr>
              <w:suppressAutoHyphens/>
              <w:spacing w:after="47"/>
              <w:rPr>
                <w:sz w:val="16"/>
              </w:rPr>
            </w:pPr>
            <w:ins w:id="57" w:author="foobar" w:date="1998-05-14T12:12:00Z">
              <w:r>
                <w:rPr>
                  <w:sz w:val="16"/>
                </w:rPr>
                <w:fldChar w:fldCharType="begin">
                  <w:ffData>
                    <w:name w:val="Text3"/>
                    <w:enabled/>
                    <w:calcOnExit w:val="0"/>
                    <w:textInput/>
                  </w:ffData>
                </w:fldChar>
              </w:r>
            </w:ins>
            <w:r>
              <w:rPr>
                <w:sz w:val="16"/>
              </w:rPr>
              <w:instrText xml:space="preserve"> FORMTEXT </w:instrText>
            </w:r>
            <w:ins w:id="58" w:author="foobar" w:date="1998-05-14T12:12:00Z">
              <w:r>
                <w:rPr>
                  <w:sz w:val="20"/>
                </w:rPr>
              </w:r>
              <w:r>
                <w:rPr>
                  <w:sz w:val="16"/>
                </w:rPr>
                <w:fldChar w:fldCharType="separate"/>
              </w:r>
            </w:ins>
            <w:r>
              <w:rPr>
                <w:sz w:val="16"/>
              </w:rPr>
              <w:t xml:space="preserve">     </w:t>
            </w:r>
            <w:ins w:id="59" w:author="foobar" w:date="1998-05-14T12:12:00Z">
              <w:r>
                <w:rPr>
                  <w:sz w:val="16"/>
                </w:rPr>
                <w:fldChar w:fldCharType="end"/>
              </w:r>
            </w:ins>
            <w:bookmarkEnd w:id="56"/>
          </w:p>
        </w:tc>
      </w:tr>
      <w:tr w:rsidR="00000000" w14:paraId="6C93F7BB" w14:textId="77777777">
        <w:tblPrEx>
          <w:tblCellMar>
            <w:top w:w="0" w:type="dxa"/>
            <w:bottom w:w="0" w:type="dxa"/>
          </w:tblCellMar>
        </w:tblPrEx>
        <w:tc>
          <w:tcPr>
            <w:tcW w:w="3960" w:type="dxa"/>
            <w:tcBorders>
              <w:top w:val="single" w:sz="6" w:space="0" w:color="auto"/>
              <w:left w:val="single" w:sz="6" w:space="0" w:color="auto"/>
            </w:tcBorders>
          </w:tcPr>
          <w:p w14:paraId="6A757D4D" w14:textId="77777777" w:rsidR="00000000" w:rsidRDefault="004D5B92">
            <w:pPr>
              <w:suppressAutoHyphens/>
              <w:rPr>
                <w:sz w:val="16"/>
              </w:rPr>
            </w:pPr>
            <w:r>
              <w:rPr>
                <w:sz w:val="16"/>
              </w:rPr>
              <w:t>OAC  252:100-7</w:t>
            </w:r>
            <w:r>
              <w:rPr>
                <w:sz w:val="16"/>
              </w:rPr>
              <w:tab/>
              <w:t>10/19/71</w:t>
            </w:r>
          </w:p>
          <w:p w14:paraId="3854E889" w14:textId="77777777" w:rsidR="00000000" w:rsidRDefault="004D5B92">
            <w:pPr>
              <w:suppressAutoHyphens/>
              <w:spacing w:after="47"/>
              <w:rPr>
                <w:sz w:val="16"/>
              </w:rPr>
            </w:pPr>
            <w:r>
              <w:rPr>
                <w:sz w:val="16"/>
              </w:rPr>
              <w:t>Permits</w:t>
            </w:r>
          </w:p>
        </w:tc>
        <w:bookmarkStart w:id="60" w:name="Text4"/>
        <w:tc>
          <w:tcPr>
            <w:tcW w:w="6210" w:type="dxa"/>
            <w:tcBorders>
              <w:top w:val="single" w:sz="6" w:space="0" w:color="auto"/>
              <w:left w:val="single" w:sz="6" w:space="0" w:color="auto"/>
              <w:right w:val="single" w:sz="6" w:space="0" w:color="auto"/>
            </w:tcBorders>
          </w:tcPr>
          <w:p w14:paraId="2C69A963" w14:textId="77777777" w:rsidR="00000000" w:rsidRDefault="004D5B92">
            <w:pPr>
              <w:suppressAutoHyphens/>
              <w:spacing w:after="47"/>
              <w:rPr>
                <w:sz w:val="16"/>
              </w:rPr>
            </w:pPr>
            <w:ins w:id="61" w:author="foobar" w:date="1998-05-14T12:12:00Z">
              <w:r>
                <w:rPr>
                  <w:sz w:val="16"/>
                </w:rPr>
                <w:fldChar w:fldCharType="begin">
                  <w:ffData>
                    <w:name w:val="Text4"/>
                    <w:enabled/>
                    <w:calcOnExit w:val="0"/>
                    <w:textInput/>
                  </w:ffData>
                </w:fldChar>
              </w:r>
            </w:ins>
            <w:r>
              <w:rPr>
                <w:sz w:val="16"/>
              </w:rPr>
              <w:instrText xml:space="preserve"> FORMTEXT </w:instrText>
            </w:r>
            <w:ins w:id="62" w:author="foobar" w:date="1998-05-14T12:12:00Z">
              <w:r>
                <w:rPr>
                  <w:sz w:val="20"/>
                </w:rPr>
              </w:r>
              <w:r>
                <w:rPr>
                  <w:sz w:val="16"/>
                </w:rPr>
                <w:fldChar w:fldCharType="separate"/>
              </w:r>
            </w:ins>
            <w:r>
              <w:rPr>
                <w:sz w:val="16"/>
              </w:rPr>
              <w:t xml:space="preserve">     </w:t>
            </w:r>
            <w:ins w:id="63" w:author="foobar" w:date="1998-05-14T12:12:00Z">
              <w:r>
                <w:rPr>
                  <w:sz w:val="16"/>
                </w:rPr>
                <w:fldChar w:fldCharType="end"/>
              </w:r>
            </w:ins>
            <w:bookmarkEnd w:id="60"/>
          </w:p>
        </w:tc>
      </w:tr>
      <w:tr w:rsidR="00000000" w14:paraId="7B1E957C" w14:textId="77777777">
        <w:tblPrEx>
          <w:tblCellMar>
            <w:top w:w="0" w:type="dxa"/>
            <w:bottom w:w="0" w:type="dxa"/>
          </w:tblCellMar>
        </w:tblPrEx>
        <w:tc>
          <w:tcPr>
            <w:tcW w:w="3960" w:type="dxa"/>
            <w:tcBorders>
              <w:top w:val="single" w:sz="6" w:space="0" w:color="auto"/>
              <w:left w:val="single" w:sz="6" w:space="0" w:color="auto"/>
            </w:tcBorders>
          </w:tcPr>
          <w:p w14:paraId="0393A6B1" w14:textId="77777777" w:rsidR="00000000" w:rsidRDefault="004D5B92">
            <w:pPr>
              <w:suppressAutoHyphens/>
              <w:rPr>
                <w:sz w:val="16"/>
              </w:rPr>
            </w:pPr>
            <w:r>
              <w:rPr>
                <w:sz w:val="16"/>
              </w:rPr>
              <w:t>OAC  252:100-8</w:t>
            </w:r>
            <w:r>
              <w:rPr>
                <w:sz w:val="16"/>
              </w:rPr>
              <w:tab/>
              <w:t>3/6/96</w:t>
            </w:r>
          </w:p>
          <w:p w14:paraId="526E7B30" w14:textId="77777777" w:rsidR="00000000" w:rsidRDefault="004D5B92">
            <w:pPr>
              <w:suppressAutoHyphens/>
              <w:spacing w:after="47"/>
              <w:rPr>
                <w:sz w:val="16"/>
              </w:rPr>
            </w:pPr>
            <w:r>
              <w:rPr>
                <w:sz w:val="16"/>
              </w:rPr>
              <w:t>Operating  Permits</w:t>
            </w:r>
          </w:p>
        </w:tc>
        <w:bookmarkStart w:id="64" w:name="Text5"/>
        <w:tc>
          <w:tcPr>
            <w:tcW w:w="6210" w:type="dxa"/>
            <w:tcBorders>
              <w:top w:val="single" w:sz="6" w:space="0" w:color="auto"/>
              <w:left w:val="single" w:sz="6" w:space="0" w:color="auto"/>
              <w:right w:val="single" w:sz="6" w:space="0" w:color="auto"/>
            </w:tcBorders>
          </w:tcPr>
          <w:p w14:paraId="7378C4B0" w14:textId="77777777" w:rsidR="00000000" w:rsidRDefault="004D5B92">
            <w:pPr>
              <w:suppressAutoHyphens/>
              <w:spacing w:after="47"/>
              <w:rPr>
                <w:sz w:val="16"/>
              </w:rPr>
            </w:pPr>
            <w:ins w:id="65" w:author="foobar" w:date="1998-05-14T12:12:00Z">
              <w:r>
                <w:rPr>
                  <w:sz w:val="16"/>
                </w:rPr>
                <w:fldChar w:fldCharType="begin">
                  <w:ffData>
                    <w:name w:val="Text5"/>
                    <w:enabled/>
                    <w:calcOnExit w:val="0"/>
                    <w:textInput/>
                  </w:ffData>
                </w:fldChar>
              </w:r>
            </w:ins>
            <w:r>
              <w:rPr>
                <w:sz w:val="16"/>
              </w:rPr>
              <w:instrText xml:space="preserve"> FORMTEXT </w:instrText>
            </w:r>
            <w:ins w:id="66" w:author="foobar" w:date="1998-05-14T12:12:00Z">
              <w:r>
                <w:rPr>
                  <w:sz w:val="20"/>
                </w:rPr>
              </w:r>
              <w:r>
                <w:rPr>
                  <w:sz w:val="16"/>
                </w:rPr>
                <w:fldChar w:fldCharType="separate"/>
              </w:r>
            </w:ins>
            <w:r>
              <w:rPr>
                <w:sz w:val="16"/>
              </w:rPr>
              <w:t xml:space="preserve">     </w:t>
            </w:r>
            <w:ins w:id="67" w:author="foobar" w:date="1998-05-14T12:12:00Z">
              <w:r>
                <w:rPr>
                  <w:sz w:val="16"/>
                </w:rPr>
                <w:fldChar w:fldCharType="end"/>
              </w:r>
            </w:ins>
            <w:bookmarkEnd w:id="64"/>
          </w:p>
        </w:tc>
      </w:tr>
      <w:tr w:rsidR="00000000" w14:paraId="51479AD3" w14:textId="77777777">
        <w:tblPrEx>
          <w:tblCellMar>
            <w:top w:w="0" w:type="dxa"/>
            <w:bottom w:w="0" w:type="dxa"/>
          </w:tblCellMar>
        </w:tblPrEx>
        <w:tc>
          <w:tcPr>
            <w:tcW w:w="3960" w:type="dxa"/>
            <w:tcBorders>
              <w:top w:val="single" w:sz="6" w:space="0" w:color="auto"/>
              <w:left w:val="single" w:sz="6" w:space="0" w:color="auto"/>
            </w:tcBorders>
          </w:tcPr>
          <w:p w14:paraId="5F59B87F" w14:textId="77777777" w:rsidR="00000000" w:rsidRDefault="004D5B92">
            <w:pPr>
              <w:suppressAutoHyphens/>
              <w:rPr>
                <w:sz w:val="16"/>
              </w:rPr>
            </w:pPr>
            <w:r>
              <w:rPr>
                <w:sz w:val="16"/>
              </w:rPr>
              <w:t>OAC  252:100-9</w:t>
            </w:r>
            <w:r>
              <w:rPr>
                <w:sz w:val="16"/>
              </w:rPr>
              <w:tab/>
              <w:t>1/23/72</w:t>
            </w:r>
          </w:p>
          <w:p w14:paraId="1007C31F" w14:textId="77777777" w:rsidR="00000000" w:rsidRDefault="004D5B92">
            <w:pPr>
              <w:suppressAutoHyphens/>
              <w:spacing w:after="47"/>
              <w:rPr>
                <w:sz w:val="16"/>
              </w:rPr>
            </w:pPr>
            <w:r>
              <w:rPr>
                <w:sz w:val="16"/>
              </w:rPr>
              <w:t xml:space="preserve">Excess Emission and Malfunction Reporting </w:t>
            </w:r>
          </w:p>
        </w:tc>
        <w:bookmarkStart w:id="68" w:name="Text6"/>
        <w:tc>
          <w:tcPr>
            <w:tcW w:w="6210" w:type="dxa"/>
            <w:tcBorders>
              <w:top w:val="single" w:sz="6" w:space="0" w:color="auto"/>
              <w:left w:val="single" w:sz="6" w:space="0" w:color="auto"/>
              <w:right w:val="single" w:sz="6" w:space="0" w:color="auto"/>
            </w:tcBorders>
          </w:tcPr>
          <w:p w14:paraId="14D52DB8" w14:textId="77777777" w:rsidR="00000000" w:rsidRDefault="004D5B92">
            <w:pPr>
              <w:suppressAutoHyphens/>
              <w:spacing w:after="47"/>
              <w:rPr>
                <w:sz w:val="16"/>
              </w:rPr>
            </w:pPr>
            <w:ins w:id="69" w:author="foobar" w:date="1998-05-14T12:12:00Z">
              <w:r>
                <w:rPr>
                  <w:sz w:val="16"/>
                </w:rPr>
                <w:fldChar w:fldCharType="begin">
                  <w:ffData>
                    <w:name w:val="Text6"/>
                    <w:enabled/>
                    <w:calcOnExit w:val="0"/>
                    <w:textInput/>
                  </w:ffData>
                </w:fldChar>
              </w:r>
            </w:ins>
            <w:r>
              <w:rPr>
                <w:sz w:val="16"/>
              </w:rPr>
              <w:instrText xml:space="preserve"> FORMTEXT </w:instrText>
            </w:r>
            <w:ins w:id="70" w:author="foobar" w:date="1998-05-14T12:12:00Z">
              <w:r>
                <w:rPr>
                  <w:sz w:val="20"/>
                </w:rPr>
              </w:r>
              <w:r>
                <w:rPr>
                  <w:sz w:val="16"/>
                </w:rPr>
                <w:fldChar w:fldCharType="separate"/>
              </w:r>
            </w:ins>
            <w:r>
              <w:rPr>
                <w:sz w:val="16"/>
              </w:rPr>
              <w:t xml:space="preserve">     </w:t>
            </w:r>
            <w:ins w:id="71" w:author="foobar" w:date="1998-05-14T12:12:00Z">
              <w:r>
                <w:rPr>
                  <w:sz w:val="16"/>
                </w:rPr>
                <w:fldChar w:fldCharType="end"/>
              </w:r>
            </w:ins>
            <w:bookmarkEnd w:id="68"/>
          </w:p>
        </w:tc>
      </w:tr>
      <w:tr w:rsidR="00000000" w14:paraId="0274E482" w14:textId="77777777">
        <w:tblPrEx>
          <w:tblCellMar>
            <w:top w:w="0" w:type="dxa"/>
            <w:bottom w:w="0" w:type="dxa"/>
          </w:tblCellMar>
        </w:tblPrEx>
        <w:tc>
          <w:tcPr>
            <w:tcW w:w="3960" w:type="dxa"/>
            <w:tcBorders>
              <w:top w:val="single" w:sz="6" w:space="0" w:color="auto"/>
              <w:left w:val="single" w:sz="6" w:space="0" w:color="auto"/>
            </w:tcBorders>
          </w:tcPr>
          <w:p w14:paraId="430B6638" w14:textId="77777777" w:rsidR="00000000" w:rsidRDefault="004D5B92">
            <w:pPr>
              <w:suppressAutoHyphens/>
              <w:rPr>
                <w:sz w:val="16"/>
              </w:rPr>
            </w:pPr>
            <w:r>
              <w:rPr>
                <w:sz w:val="16"/>
              </w:rPr>
              <w:t>OAC  252:100-11</w:t>
            </w:r>
            <w:r>
              <w:rPr>
                <w:sz w:val="16"/>
              </w:rPr>
              <w:tab/>
              <w:t>4/17/82</w:t>
            </w:r>
          </w:p>
          <w:p w14:paraId="275D5CD2" w14:textId="77777777" w:rsidR="00000000" w:rsidRDefault="004D5B92">
            <w:pPr>
              <w:suppressAutoHyphens/>
              <w:spacing w:after="47"/>
              <w:rPr>
                <w:sz w:val="16"/>
              </w:rPr>
            </w:pPr>
            <w:r>
              <w:rPr>
                <w:sz w:val="16"/>
              </w:rPr>
              <w:t>Alternative Emissions Reductions Permits</w:t>
            </w:r>
          </w:p>
        </w:tc>
        <w:bookmarkStart w:id="72" w:name="Text7"/>
        <w:tc>
          <w:tcPr>
            <w:tcW w:w="6210" w:type="dxa"/>
            <w:tcBorders>
              <w:top w:val="single" w:sz="6" w:space="0" w:color="auto"/>
              <w:left w:val="single" w:sz="6" w:space="0" w:color="auto"/>
              <w:right w:val="single" w:sz="6" w:space="0" w:color="auto"/>
            </w:tcBorders>
          </w:tcPr>
          <w:p w14:paraId="43BE9C09" w14:textId="77777777" w:rsidR="00000000" w:rsidRDefault="004D5B92">
            <w:pPr>
              <w:suppressAutoHyphens/>
              <w:spacing w:after="47"/>
              <w:rPr>
                <w:sz w:val="16"/>
              </w:rPr>
            </w:pPr>
            <w:ins w:id="73" w:author="foobar" w:date="1998-05-14T12:12:00Z">
              <w:r>
                <w:rPr>
                  <w:sz w:val="16"/>
                </w:rPr>
                <w:fldChar w:fldCharType="begin">
                  <w:ffData>
                    <w:name w:val="Text7"/>
                    <w:enabled/>
                    <w:calcOnExit w:val="0"/>
                    <w:textInput/>
                  </w:ffData>
                </w:fldChar>
              </w:r>
            </w:ins>
            <w:r>
              <w:rPr>
                <w:sz w:val="16"/>
              </w:rPr>
              <w:instrText xml:space="preserve"> FORMTEXT </w:instrText>
            </w:r>
            <w:ins w:id="74" w:author="foobar" w:date="1998-05-14T12:12:00Z">
              <w:r>
                <w:rPr>
                  <w:sz w:val="20"/>
                </w:rPr>
              </w:r>
              <w:r>
                <w:rPr>
                  <w:sz w:val="16"/>
                </w:rPr>
                <w:fldChar w:fldCharType="separate"/>
              </w:r>
            </w:ins>
            <w:r>
              <w:rPr>
                <w:sz w:val="16"/>
              </w:rPr>
              <w:t xml:space="preserve">     </w:t>
            </w:r>
            <w:ins w:id="75" w:author="foobar" w:date="1998-05-14T12:12:00Z">
              <w:r>
                <w:rPr>
                  <w:sz w:val="16"/>
                </w:rPr>
                <w:fldChar w:fldCharType="end"/>
              </w:r>
            </w:ins>
            <w:bookmarkEnd w:id="72"/>
          </w:p>
        </w:tc>
      </w:tr>
      <w:tr w:rsidR="00000000" w14:paraId="19B1C36D" w14:textId="77777777">
        <w:tblPrEx>
          <w:tblCellMar>
            <w:top w:w="0" w:type="dxa"/>
            <w:bottom w:w="0" w:type="dxa"/>
          </w:tblCellMar>
        </w:tblPrEx>
        <w:tc>
          <w:tcPr>
            <w:tcW w:w="3960" w:type="dxa"/>
            <w:tcBorders>
              <w:top w:val="single" w:sz="6" w:space="0" w:color="auto"/>
              <w:left w:val="single" w:sz="6" w:space="0" w:color="auto"/>
            </w:tcBorders>
          </w:tcPr>
          <w:p w14:paraId="596EFD88" w14:textId="77777777" w:rsidR="00000000" w:rsidRDefault="004D5B92">
            <w:pPr>
              <w:suppressAutoHyphens/>
              <w:rPr>
                <w:sz w:val="16"/>
              </w:rPr>
            </w:pPr>
            <w:r>
              <w:rPr>
                <w:sz w:val="16"/>
              </w:rPr>
              <w:t>OAC  252:100-13</w:t>
            </w:r>
            <w:r>
              <w:rPr>
                <w:sz w:val="16"/>
              </w:rPr>
              <w:tab/>
              <w:t>3/31/69</w:t>
            </w:r>
          </w:p>
          <w:p w14:paraId="12012DFE" w14:textId="77777777" w:rsidR="00000000" w:rsidRDefault="004D5B92">
            <w:pPr>
              <w:suppressAutoHyphens/>
              <w:spacing w:after="47"/>
              <w:rPr>
                <w:sz w:val="16"/>
              </w:rPr>
            </w:pPr>
            <w:r>
              <w:rPr>
                <w:sz w:val="16"/>
              </w:rPr>
              <w:t>Prohibition of Open  Burning</w:t>
            </w:r>
          </w:p>
        </w:tc>
        <w:bookmarkStart w:id="76" w:name="Text8"/>
        <w:tc>
          <w:tcPr>
            <w:tcW w:w="6210" w:type="dxa"/>
            <w:tcBorders>
              <w:top w:val="single" w:sz="6" w:space="0" w:color="auto"/>
              <w:left w:val="single" w:sz="6" w:space="0" w:color="auto"/>
              <w:right w:val="single" w:sz="6" w:space="0" w:color="auto"/>
            </w:tcBorders>
          </w:tcPr>
          <w:p w14:paraId="524E1CC0" w14:textId="77777777" w:rsidR="00000000" w:rsidRDefault="004D5B92">
            <w:pPr>
              <w:suppressAutoHyphens/>
              <w:spacing w:after="47"/>
              <w:rPr>
                <w:sz w:val="16"/>
              </w:rPr>
            </w:pPr>
            <w:ins w:id="77" w:author="foobar" w:date="1998-05-14T12:12:00Z">
              <w:r>
                <w:rPr>
                  <w:sz w:val="16"/>
                </w:rPr>
                <w:fldChar w:fldCharType="begin">
                  <w:ffData>
                    <w:name w:val="Text8"/>
                    <w:enabled/>
                    <w:calcOnExit w:val="0"/>
                    <w:textInput/>
                  </w:ffData>
                </w:fldChar>
              </w:r>
            </w:ins>
            <w:r>
              <w:rPr>
                <w:sz w:val="16"/>
              </w:rPr>
              <w:instrText xml:space="preserve"> FORMTEXT </w:instrText>
            </w:r>
            <w:ins w:id="78" w:author="foobar" w:date="1998-05-14T12:12:00Z">
              <w:r>
                <w:rPr>
                  <w:sz w:val="20"/>
                </w:rPr>
              </w:r>
              <w:r>
                <w:rPr>
                  <w:sz w:val="16"/>
                </w:rPr>
                <w:fldChar w:fldCharType="separate"/>
              </w:r>
            </w:ins>
            <w:r>
              <w:rPr>
                <w:sz w:val="16"/>
              </w:rPr>
              <w:t xml:space="preserve">     </w:t>
            </w:r>
            <w:ins w:id="79" w:author="foobar" w:date="1998-05-14T12:12:00Z">
              <w:r>
                <w:rPr>
                  <w:sz w:val="16"/>
                </w:rPr>
                <w:fldChar w:fldCharType="end"/>
              </w:r>
            </w:ins>
            <w:bookmarkEnd w:id="76"/>
          </w:p>
        </w:tc>
      </w:tr>
      <w:tr w:rsidR="00000000" w14:paraId="374992C1" w14:textId="77777777">
        <w:tblPrEx>
          <w:tblCellMar>
            <w:top w:w="0" w:type="dxa"/>
            <w:bottom w:w="0" w:type="dxa"/>
          </w:tblCellMar>
        </w:tblPrEx>
        <w:tc>
          <w:tcPr>
            <w:tcW w:w="3960" w:type="dxa"/>
            <w:tcBorders>
              <w:top w:val="single" w:sz="6" w:space="0" w:color="auto"/>
              <w:left w:val="single" w:sz="6" w:space="0" w:color="auto"/>
            </w:tcBorders>
          </w:tcPr>
          <w:p w14:paraId="53A2DF9F" w14:textId="77777777" w:rsidR="00000000" w:rsidRDefault="004D5B92">
            <w:pPr>
              <w:suppressAutoHyphens/>
              <w:rPr>
                <w:sz w:val="16"/>
              </w:rPr>
            </w:pPr>
            <w:r>
              <w:rPr>
                <w:sz w:val="16"/>
              </w:rPr>
              <w:t>OAC  252:100-15</w:t>
            </w:r>
            <w:r>
              <w:rPr>
                <w:sz w:val="16"/>
              </w:rPr>
              <w:tab/>
              <w:t>12/28/68</w:t>
            </w:r>
          </w:p>
          <w:p w14:paraId="2A69CB5A" w14:textId="77777777" w:rsidR="00000000" w:rsidRDefault="004D5B92">
            <w:pPr>
              <w:suppressAutoHyphens/>
              <w:spacing w:after="47"/>
              <w:rPr>
                <w:sz w:val="16"/>
              </w:rPr>
            </w:pPr>
            <w:r>
              <w:rPr>
                <w:sz w:val="16"/>
              </w:rPr>
              <w:t>Motor Vehicle Poll</w:t>
            </w:r>
            <w:r>
              <w:rPr>
                <w:sz w:val="16"/>
              </w:rPr>
              <w:t>ution Control Devices</w:t>
            </w:r>
          </w:p>
        </w:tc>
        <w:bookmarkStart w:id="80" w:name="Text9"/>
        <w:tc>
          <w:tcPr>
            <w:tcW w:w="6210" w:type="dxa"/>
            <w:tcBorders>
              <w:top w:val="single" w:sz="6" w:space="0" w:color="auto"/>
              <w:left w:val="single" w:sz="6" w:space="0" w:color="auto"/>
              <w:right w:val="single" w:sz="6" w:space="0" w:color="auto"/>
            </w:tcBorders>
          </w:tcPr>
          <w:p w14:paraId="37AB0773" w14:textId="77777777" w:rsidR="00000000" w:rsidRDefault="004D5B92">
            <w:pPr>
              <w:suppressAutoHyphens/>
              <w:spacing w:after="47"/>
              <w:rPr>
                <w:sz w:val="16"/>
              </w:rPr>
            </w:pPr>
            <w:ins w:id="81" w:author="foobar" w:date="1998-05-14T12:12:00Z">
              <w:r>
                <w:rPr>
                  <w:sz w:val="16"/>
                </w:rPr>
                <w:fldChar w:fldCharType="begin">
                  <w:ffData>
                    <w:name w:val="Text9"/>
                    <w:enabled/>
                    <w:calcOnExit w:val="0"/>
                    <w:textInput/>
                  </w:ffData>
                </w:fldChar>
              </w:r>
            </w:ins>
            <w:r>
              <w:rPr>
                <w:sz w:val="16"/>
              </w:rPr>
              <w:instrText xml:space="preserve"> FORMTEXT </w:instrText>
            </w:r>
            <w:ins w:id="82" w:author="foobar" w:date="1998-05-14T12:12:00Z">
              <w:r>
                <w:rPr>
                  <w:sz w:val="20"/>
                </w:rPr>
              </w:r>
              <w:r>
                <w:rPr>
                  <w:sz w:val="16"/>
                </w:rPr>
                <w:fldChar w:fldCharType="separate"/>
              </w:r>
            </w:ins>
            <w:r>
              <w:rPr>
                <w:sz w:val="16"/>
              </w:rPr>
              <w:t xml:space="preserve">     </w:t>
            </w:r>
            <w:ins w:id="83" w:author="foobar" w:date="1998-05-14T12:12:00Z">
              <w:r>
                <w:rPr>
                  <w:sz w:val="16"/>
                </w:rPr>
                <w:fldChar w:fldCharType="end"/>
              </w:r>
            </w:ins>
            <w:bookmarkEnd w:id="80"/>
          </w:p>
        </w:tc>
      </w:tr>
      <w:tr w:rsidR="00000000" w14:paraId="4B945E6D" w14:textId="77777777">
        <w:tblPrEx>
          <w:tblCellMar>
            <w:top w:w="0" w:type="dxa"/>
            <w:bottom w:w="0" w:type="dxa"/>
          </w:tblCellMar>
        </w:tblPrEx>
        <w:tc>
          <w:tcPr>
            <w:tcW w:w="3960" w:type="dxa"/>
            <w:tcBorders>
              <w:top w:val="single" w:sz="6" w:space="0" w:color="auto"/>
              <w:left w:val="single" w:sz="6" w:space="0" w:color="auto"/>
            </w:tcBorders>
          </w:tcPr>
          <w:p w14:paraId="1C8FD700" w14:textId="77777777" w:rsidR="00000000" w:rsidRDefault="004D5B92">
            <w:pPr>
              <w:suppressAutoHyphens/>
              <w:rPr>
                <w:sz w:val="16"/>
              </w:rPr>
            </w:pPr>
            <w:r>
              <w:rPr>
                <w:sz w:val="16"/>
              </w:rPr>
              <w:t>OAC  252:100-17</w:t>
            </w:r>
            <w:r>
              <w:rPr>
                <w:sz w:val="16"/>
              </w:rPr>
              <w:tab/>
              <w:t>7/21/70</w:t>
            </w:r>
          </w:p>
          <w:p w14:paraId="5537C928" w14:textId="77777777" w:rsidR="00000000" w:rsidRDefault="004D5B92">
            <w:pPr>
              <w:suppressAutoHyphens/>
              <w:spacing w:after="47"/>
              <w:rPr>
                <w:sz w:val="16"/>
              </w:rPr>
            </w:pPr>
            <w:r>
              <w:rPr>
                <w:sz w:val="16"/>
              </w:rPr>
              <w:t>Incinerators</w:t>
            </w:r>
          </w:p>
        </w:tc>
        <w:bookmarkStart w:id="84" w:name="Text10"/>
        <w:tc>
          <w:tcPr>
            <w:tcW w:w="6210" w:type="dxa"/>
            <w:tcBorders>
              <w:top w:val="single" w:sz="6" w:space="0" w:color="auto"/>
              <w:left w:val="single" w:sz="6" w:space="0" w:color="auto"/>
              <w:right w:val="single" w:sz="6" w:space="0" w:color="auto"/>
            </w:tcBorders>
          </w:tcPr>
          <w:p w14:paraId="582CD92C" w14:textId="77777777" w:rsidR="00000000" w:rsidRDefault="004D5B92">
            <w:pPr>
              <w:suppressAutoHyphens/>
              <w:spacing w:after="47"/>
              <w:rPr>
                <w:sz w:val="16"/>
              </w:rPr>
            </w:pPr>
            <w:ins w:id="85" w:author="foobar" w:date="1998-05-14T12:12:00Z">
              <w:r>
                <w:rPr>
                  <w:sz w:val="16"/>
                </w:rPr>
                <w:fldChar w:fldCharType="begin">
                  <w:ffData>
                    <w:name w:val="Text10"/>
                    <w:enabled/>
                    <w:calcOnExit w:val="0"/>
                    <w:textInput/>
                  </w:ffData>
                </w:fldChar>
              </w:r>
            </w:ins>
            <w:r>
              <w:rPr>
                <w:sz w:val="16"/>
              </w:rPr>
              <w:instrText xml:space="preserve"> FORMTEXT </w:instrText>
            </w:r>
            <w:ins w:id="86" w:author="foobar" w:date="1998-05-14T12:12:00Z">
              <w:r>
                <w:rPr>
                  <w:sz w:val="20"/>
                </w:rPr>
              </w:r>
              <w:r>
                <w:rPr>
                  <w:sz w:val="16"/>
                </w:rPr>
                <w:fldChar w:fldCharType="separate"/>
              </w:r>
            </w:ins>
            <w:r>
              <w:rPr>
                <w:sz w:val="16"/>
              </w:rPr>
              <w:t xml:space="preserve">     </w:t>
            </w:r>
            <w:ins w:id="87" w:author="foobar" w:date="1998-05-14T12:12:00Z">
              <w:r>
                <w:rPr>
                  <w:sz w:val="16"/>
                </w:rPr>
                <w:fldChar w:fldCharType="end"/>
              </w:r>
            </w:ins>
            <w:bookmarkEnd w:id="84"/>
          </w:p>
        </w:tc>
      </w:tr>
      <w:tr w:rsidR="00000000" w14:paraId="30AA0732" w14:textId="77777777">
        <w:tblPrEx>
          <w:tblCellMar>
            <w:top w:w="0" w:type="dxa"/>
            <w:bottom w:w="0" w:type="dxa"/>
          </w:tblCellMar>
        </w:tblPrEx>
        <w:tc>
          <w:tcPr>
            <w:tcW w:w="3960" w:type="dxa"/>
            <w:tcBorders>
              <w:top w:val="single" w:sz="6" w:space="0" w:color="auto"/>
              <w:left w:val="single" w:sz="6" w:space="0" w:color="auto"/>
            </w:tcBorders>
          </w:tcPr>
          <w:p w14:paraId="15F75597" w14:textId="77777777" w:rsidR="00000000" w:rsidRDefault="004D5B92">
            <w:pPr>
              <w:suppressAutoHyphens/>
              <w:rPr>
                <w:sz w:val="16"/>
              </w:rPr>
            </w:pPr>
            <w:r>
              <w:rPr>
                <w:sz w:val="16"/>
              </w:rPr>
              <w:t>OAC  252:100-19</w:t>
            </w:r>
            <w:r>
              <w:rPr>
                <w:sz w:val="16"/>
              </w:rPr>
              <w:tab/>
              <w:t>7/21/70</w:t>
            </w:r>
          </w:p>
          <w:p w14:paraId="4C9B3B1A" w14:textId="77777777" w:rsidR="00000000" w:rsidRDefault="004D5B92">
            <w:pPr>
              <w:suppressAutoHyphens/>
              <w:spacing w:after="47"/>
              <w:rPr>
                <w:sz w:val="16"/>
              </w:rPr>
            </w:pPr>
            <w:r>
              <w:rPr>
                <w:sz w:val="16"/>
              </w:rPr>
              <w:t>Particulate Matter Emissions From Fuel Burning Equipment</w:t>
            </w:r>
          </w:p>
        </w:tc>
        <w:bookmarkStart w:id="88" w:name="Text11"/>
        <w:tc>
          <w:tcPr>
            <w:tcW w:w="6210" w:type="dxa"/>
            <w:tcBorders>
              <w:top w:val="single" w:sz="6" w:space="0" w:color="auto"/>
              <w:left w:val="single" w:sz="6" w:space="0" w:color="auto"/>
              <w:right w:val="single" w:sz="6" w:space="0" w:color="auto"/>
            </w:tcBorders>
          </w:tcPr>
          <w:p w14:paraId="7A372597" w14:textId="77777777" w:rsidR="00000000" w:rsidRDefault="004D5B92">
            <w:pPr>
              <w:suppressAutoHyphens/>
              <w:spacing w:after="47"/>
              <w:rPr>
                <w:sz w:val="16"/>
              </w:rPr>
            </w:pPr>
            <w:ins w:id="89" w:author="foobar" w:date="1998-05-14T12:12:00Z">
              <w:r>
                <w:rPr>
                  <w:sz w:val="16"/>
                </w:rPr>
                <w:fldChar w:fldCharType="begin">
                  <w:ffData>
                    <w:name w:val="Text11"/>
                    <w:enabled/>
                    <w:calcOnExit w:val="0"/>
                    <w:textInput/>
                  </w:ffData>
                </w:fldChar>
              </w:r>
            </w:ins>
            <w:r>
              <w:rPr>
                <w:sz w:val="16"/>
              </w:rPr>
              <w:instrText xml:space="preserve"> FORMTEXT </w:instrText>
            </w:r>
            <w:ins w:id="90" w:author="foobar" w:date="1998-05-14T12:12:00Z">
              <w:r>
                <w:rPr>
                  <w:sz w:val="20"/>
                </w:rPr>
              </w:r>
              <w:r>
                <w:rPr>
                  <w:sz w:val="16"/>
                </w:rPr>
                <w:fldChar w:fldCharType="separate"/>
              </w:r>
            </w:ins>
            <w:r>
              <w:rPr>
                <w:sz w:val="16"/>
              </w:rPr>
              <w:t xml:space="preserve">     </w:t>
            </w:r>
            <w:ins w:id="91" w:author="foobar" w:date="1998-05-14T12:12:00Z">
              <w:r>
                <w:rPr>
                  <w:sz w:val="16"/>
                </w:rPr>
                <w:fldChar w:fldCharType="end"/>
              </w:r>
            </w:ins>
            <w:bookmarkEnd w:id="88"/>
          </w:p>
        </w:tc>
      </w:tr>
      <w:tr w:rsidR="00000000" w14:paraId="3F4FB9D8" w14:textId="77777777">
        <w:tblPrEx>
          <w:tblCellMar>
            <w:top w:w="0" w:type="dxa"/>
            <w:bottom w:w="0" w:type="dxa"/>
          </w:tblCellMar>
        </w:tblPrEx>
        <w:tc>
          <w:tcPr>
            <w:tcW w:w="3960" w:type="dxa"/>
            <w:tcBorders>
              <w:top w:val="single" w:sz="6" w:space="0" w:color="auto"/>
              <w:left w:val="single" w:sz="6" w:space="0" w:color="auto"/>
            </w:tcBorders>
          </w:tcPr>
          <w:p w14:paraId="05E2CE07" w14:textId="77777777" w:rsidR="00000000" w:rsidRDefault="004D5B92">
            <w:pPr>
              <w:suppressAutoHyphens/>
              <w:rPr>
                <w:sz w:val="16"/>
              </w:rPr>
            </w:pPr>
            <w:r>
              <w:rPr>
                <w:sz w:val="16"/>
              </w:rPr>
              <w:t>OAC  252:100-21</w:t>
            </w:r>
            <w:r>
              <w:rPr>
                <w:sz w:val="16"/>
              </w:rPr>
              <w:tab/>
              <w:t>4/1/78</w:t>
            </w:r>
          </w:p>
          <w:p w14:paraId="6906933F" w14:textId="77777777" w:rsidR="00000000" w:rsidRDefault="004D5B92">
            <w:pPr>
              <w:suppressAutoHyphens/>
              <w:spacing w:after="47"/>
              <w:rPr>
                <w:sz w:val="16"/>
              </w:rPr>
            </w:pPr>
            <w:r>
              <w:rPr>
                <w:sz w:val="16"/>
              </w:rPr>
              <w:t>Particulate Matter Emissions From Wood-Waste Burning Equipment</w:t>
            </w:r>
          </w:p>
        </w:tc>
        <w:bookmarkStart w:id="92" w:name="Text12"/>
        <w:tc>
          <w:tcPr>
            <w:tcW w:w="6210" w:type="dxa"/>
            <w:tcBorders>
              <w:top w:val="single" w:sz="6" w:space="0" w:color="auto"/>
              <w:left w:val="single" w:sz="6" w:space="0" w:color="auto"/>
              <w:right w:val="single" w:sz="6" w:space="0" w:color="auto"/>
            </w:tcBorders>
          </w:tcPr>
          <w:p w14:paraId="3C4BB446" w14:textId="77777777" w:rsidR="00000000" w:rsidRDefault="004D5B92">
            <w:pPr>
              <w:suppressAutoHyphens/>
              <w:spacing w:after="47"/>
              <w:rPr>
                <w:sz w:val="16"/>
              </w:rPr>
            </w:pPr>
            <w:ins w:id="93" w:author="foobar" w:date="1998-05-14T12:12:00Z">
              <w:r>
                <w:rPr>
                  <w:sz w:val="16"/>
                </w:rPr>
                <w:fldChar w:fldCharType="begin">
                  <w:ffData>
                    <w:name w:val="Text12"/>
                    <w:enabled/>
                    <w:calcOnExit w:val="0"/>
                    <w:textInput/>
                  </w:ffData>
                </w:fldChar>
              </w:r>
            </w:ins>
            <w:r>
              <w:rPr>
                <w:sz w:val="16"/>
              </w:rPr>
              <w:instrText xml:space="preserve"> FORMTEXT </w:instrText>
            </w:r>
            <w:ins w:id="94" w:author="foobar" w:date="1998-05-14T12:12:00Z">
              <w:r>
                <w:rPr>
                  <w:sz w:val="20"/>
                </w:rPr>
              </w:r>
              <w:r>
                <w:rPr>
                  <w:sz w:val="16"/>
                </w:rPr>
                <w:fldChar w:fldCharType="separate"/>
              </w:r>
            </w:ins>
            <w:r>
              <w:rPr>
                <w:sz w:val="16"/>
              </w:rPr>
              <w:t xml:space="preserve">     </w:t>
            </w:r>
            <w:ins w:id="95" w:author="foobar" w:date="1998-05-14T12:12:00Z">
              <w:r>
                <w:rPr>
                  <w:sz w:val="16"/>
                </w:rPr>
                <w:fldChar w:fldCharType="end"/>
              </w:r>
            </w:ins>
            <w:bookmarkEnd w:id="92"/>
          </w:p>
        </w:tc>
      </w:tr>
      <w:tr w:rsidR="00000000" w14:paraId="69FAB8C2" w14:textId="77777777">
        <w:tblPrEx>
          <w:tblCellMar>
            <w:top w:w="0" w:type="dxa"/>
            <w:bottom w:w="0" w:type="dxa"/>
          </w:tblCellMar>
        </w:tblPrEx>
        <w:tc>
          <w:tcPr>
            <w:tcW w:w="3960" w:type="dxa"/>
            <w:tcBorders>
              <w:top w:val="single" w:sz="6" w:space="0" w:color="auto"/>
              <w:left w:val="single" w:sz="6" w:space="0" w:color="auto"/>
            </w:tcBorders>
          </w:tcPr>
          <w:p w14:paraId="70997A31" w14:textId="77777777" w:rsidR="00000000" w:rsidRDefault="004D5B92">
            <w:pPr>
              <w:suppressAutoHyphens/>
              <w:rPr>
                <w:sz w:val="16"/>
              </w:rPr>
            </w:pPr>
            <w:r>
              <w:rPr>
                <w:sz w:val="16"/>
              </w:rPr>
              <w:t>OAC  252:100-23</w:t>
            </w:r>
            <w:r>
              <w:rPr>
                <w:sz w:val="16"/>
              </w:rPr>
              <w:tab/>
              <w:t>6/1/93</w:t>
            </w:r>
          </w:p>
          <w:p w14:paraId="4AF1AB20" w14:textId="77777777" w:rsidR="00000000" w:rsidRDefault="004D5B92">
            <w:pPr>
              <w:suppressAutoHyphens/>
              <w:spacing w:after="47"/>
              <w:rPr>
                <w:sz w:val="16"/>
              </w:rPr>
            </w:pPr>
            <w:r>
              <w:rPr>
                <w:sz w:val="16"/>
              </w:rPr>
              <w:t>Control of Emissions From Cotton Gins</w:t>
            </w:r>
          </w:p>
        </w:tc>
        <w:bookmarkStart w:id="96" w:name="Text13"/>
        <w:tc>
          <w:tcPr>
            <w:tcW w:w="6210" w:type="dxa"/>
            <w:tcBorders>
              <w:top w:val="single" w:sz="6" w:space="0" w:color="auto"/>
              <w:left w:val="single" w:sz="6" w:space="0" w:color="auto"/>
              <w:right w:val="single" w:sz="6" w:space="0" w:color="auto"/>
            </w:tcBorders>
          </w:tcPr>
          <w:p w14:paraId="343ED83F" w14:textId="77777777" w:rsidR="00000000" w:rsidRDefault="004D5B92">
            <w:pPr>
              <w:suppressAutoHyphens/>
              <w:spacing w:after="47"/>
              <w:rPr>
                <w:sz w:val="16"/>
              </w:rPr>
            </w:pPr>
            <w:ins w:id="97" w:author="foobar" w:date="1998-05-14T12:12:00Z">
              <w:r>
                <w:rPr>
                  <w:sz w:val="16"/>
                </w:rPr>
                <w:fldChar w:fldCharType="begin">
                  <w:ffData>
                    <w:name w:val="Text13"/>
                    <w:enabled/>
                    <w:calcOnExit w:val="0"/>
                    <w:textInput/>
                  </w:ffData>
                </w:fldChar>
              </w:r>
            </w:ins>
            <w:r>
              <w:rPr>
                <w:sz w:val="16"/>
              </w:rPr>
              <w:instrText xml:space="preserve"> FORMTEXT </w:instrText>
            </w:r>
            <w:ins w:id="98" w:author="foobar" w:date="1998-05-14T12:12:00Z">
              <w:r>
                <w:rPr>
                  <w:sz w:val="20"/>
                </w:rPr>
              </w:r>
              <w:r>
                <w:rPr>
                  <w:sz w:val="16"/>
                </w:rPr>
                <w:fldChar w:fldCharType="separate"/>
              </w:r>
            </w:ins>
            <w:r>
              <w:rPr>
                <w:sz w:val="16"/>
              </w:rPr>
              <w:t xml:space="preserve">     </w:t>
            </w:r>
            <w:ins w:id="99" w:author="foobar" w:date="1998-05-14T12:12:00Z">
              <w:r>
                <w:rPr>
                  <w:sz w:val="16"/>
                </w:rPr>
                <w:fldChar w:fldCharType="end"/>
              </w:r>
            </w:ins>
            <w:bookmarkEnd w:id="96"/>
          </w:p>
        </w:tc>
      </w:tr>
      <w:tr w:rsidR="00000000" w14:paraId="3D163A79" w14:textId="77777777">
        <w:tblPrEx>
          <w:tblCellMar>
            <w:top w:w="0" w:type="dxa"/>
            <w:bottom w:w="0" w:type="dxa"/>
          </w:tblCellMar>
        </w:tblPrEx>
        <w:tc>
          <w:tcPr>
            <w:tcW w:w="3960" w:type="dxa"/>
            <w:tcBorders>
              <w:top w:val="single" w:sz="6" w:space="0" w:color="auto"/>
              <w:left w:val="single" w:sz="6" w:space="0" w:color="auto"/>
            </w:tcBorders>
          </w:tcPr>
          <w:p w14:paraId="528EDC71" w14:textId="77777777" w:rsidR="00000000" w:rsidRDefault="004D5B92">
            <w:pPr>
              <w:suppressAutoHyphens/>
              <w:rPr>
                <w:sz w:val="16"/>
              </w:rPr>
            </w:pPr>
            <w:r>
              <w:rPr>
                <w:sz w:val="16"/>
              </w:rPr>
              <w:t>OAC  252:100-24</w:t>
            </w:r>
            <w:r>
              <w:rPr>
                <w:sz w:val="16"/>
              </w:rPr>
              <w:tab/>
              <w:t>1/5/95</w:t>
            </w:r>
          </w:p>
          <w:p w14:paraId="4DABBF74" w14:textId="77777777" w:rsidR="00000000" w:rsidRDefault="004D5B92">
            <w:pPr>
              <w:suppressAutoHyphens/>
              <w:spacing w:after="47"/>
              <w:rPr>
                <w:sz w:val="16"/>
              </w:rPr>
            </w:pPr>
            <w:r>
              <w:rPr>
                <w:sz w:val="16"/>
              </w:rPr>
              <w:t>Particulate Matter Emissions from Feed, Grain, or Seed Operations</w:t>
            </w:r>
          </w:p>
        </w:tc>
        <w:bookmarkStart w:id="100" w:name="Text14"/>
        <w:tc>
          <w:tcPr>
            <w:tcW w:w="6210" w:type="dxa"/>
            <w:tcBorders>
              <w:top w:val="single" w:sz="6" w:space="0" w:color="auto"/>
              <w:left w:val="single" w:sz="6" w:space="0" w:color="auto"/>
              <w:right w:val="single" w:sz="6" w:space="0" w:color="auto"/>
            </w:tcBorders>
          </w:tcPr>
          <w:p w14:paraId="50DCAE44" w14:textId="77777777" w:rsidR="00000000" w:rsidRDefault="004D5B92">
            <w:pPr>
              <w:suppressAutoHyphens/>
              <w:spacing w:after="47"/>
              <w:rPr>
                <w:sz w:val="16"/>
              </w:rPr>
            </w:pPr>
            <w:ins w:id="101" w:author="foobar" w:date="1998-05-14T12:12:00Z">
              <w:r>
                <w:rPr>
                  <w:sz w:val="16"/>
                </w:rPr>
                <w:fldChar w:fldCharType="begin">
                  <w:ffData>
                    <w:name w:val="Text14"/>
                    <w:enabled/>
                    <w:calcOnExit w:val="0"/>
                    <w:textInput/>
                  </w:ffData>
                </w:fldChar>
              </w:r>
            </w:ins>
            <w:r>
              <w:rPr>
                <w:sz w:val="16"/>
              </w:rPr>
              <w:instrText xml:space="preserve"> FORMTEXT </w:instrText>
            </w:r>
            <w:ins w:id="102" w:author="foobar" w:date="1998-05-14T12:12:00Z">
              <w:r>
                <w:rPr>
                  <w:sz w:val="20"/>
                </w:rPr>
              </w:r>
              <w:r>
                <w:rPr>
                  <w:sz w:val="16"/>
                </w:rPr>
                <w:fldChar w:fldCharType="separate"/>
              </w:r>
            </w:ins>
            <w:r>
              <w:rPr>
                <w:sz w:val="16"/>
              </w:rPr>
              <w:t xml:space="preserve">     </w:t>
            </w:r>
            <w:ins w:id="103" w:author="foobar" w:date="1998-05-14T12:12:00Z">
              <w:r>
                <w:rPr>
                  <w:sz w:val="16"/>
                </w:rPr>
                <w:fldChar w:fldCharType="end"/>
              </w:r>
            </w:ins>
            <w:bookmarkEnd w:id="100"/>
          </w:p>
        </w:tc>
      </w:tr>
      <w:tr w:rsidR="00000000" w14:paraId="3972C84A" w14:textId="77777777">
        <w:tblPrEx>
          <w:tblCellMar>
            <w:top w:w="0" w:type="dxa"/>
            <w:bottom w:w="0" w:type="dxa"/>
          </w:tblCellMar>
        </w:tblPrEx>
        <w:tc>
          <w:tcPr>
            <w:tcW w:w="3960" w:type="dxa"/>
            <w:tcBorders>
              <w:top w:val="single" w:sz="6" w:space="0" w:color="auto"/>
              <w:left w:val="single" w:sz="6" w:space="0" w:color="auto"/>
            </w:tcBorders>
          </w:tcPr>
          <w:p w14:paraId="18CE10A5" w14:textId="77777777" w:rsidR="00000000" w:rsidRDefault="004D5B92">
            <w:pPr>
              <w:suppressAutoHyphens/>
              <w:rPr>
                <w:sz w:val="16"/>
              </w:rPr>
            </w:pPr>
            <w:r>
              <w:rPr>
                <w:sz w:val="16"/>
              </w:rPr>
              <w:t>OAC  252:1</w:t>
            </w:r>
            <w:r>
              <w:rPr>
                <w:sz w:val="16"/>
              </w:rPr>
              <w:t>00-25</w:t>
            </w:r>
            <w:r>
              <w:rPr>
                <w:sz w:val="16"/>
              </w:rPr>
              <w:tab/>
              <w:t>4/15/71</w:t>
            </w:r>
          </w:p>
          <w:p w14:paraId="346157DE" w14:textId="77777777" w:rsidR="00000000" w:rsidRDefault="004D5B92">
            <w:pPr>
              <w:suppressAutoHyphens/>
              <w:spacing w:after="47"/>
              <w:rPr>
                <w:sz w:val="16"/>
              </w:rPr>
            </w:pPr>
            <w:r>
              <w:rPr>
                <w:sz w:val="16"/>
              </w:rPr>
              <w:t>Smoke, Visible Emissions and Particulate</w:t>
            </w:r>
          </w:p>
        </w:tc>
        <w:bookmarkStart w:id="104" w:name="Text15"/>
        <w:tc>
          <w:tcPr>
            <w:tcW w:w="6210" w:type="dxa"/>
            <w:tcBorders>
              <w:top w:val="single" w:sz="6" w:space="0" w:color="auto"/>
              <w:left w:val="single" w:sz="6" w:space="0" w:color="auto"/>
              <w:right w:val="single" w:sz="6" w:space="0" w:color="auto"/>
            </w:tcBorders>
          </w:tcPr>
          <w:p w14:paraId="1574B5E5" w14:textId="77777777" w:rsidR="00000000" w:rsidRDefault="004D5B92">
            <w:pPr>
              <w:suppressAutoHyphens/>
              <w:spacing w:after="47"/>
              <w:rPr>
                <w:sz w:val="16"/>
              </w:rPr>
            </w:pPr>
            <w:ins w:id="105" w:author="foobar" w:date="1998-05-14T12:12:00Z">
              <w:r>
                <w:rPr>
                  <w:sz w:val="16"/>
                </w:rPr>
                <w:fldChar w:fldCharType="begin">
                  <w:ffData>
                    <w:name w:val="Text15"/>
                    <w:enabled/>
                    <w:calcOnExit w:val="0"/>
                    <w:textInput/>
                  </w:ffData>
                </w:fldChar>
              </w:r>
            </w:ins>
            <w:r>
              <w:rPr>
                <w:sz w:val="16"/>
              </w:rPr>
              <w:instrText xml:space="preserve"> FORMTEXT </w:instrText>
            </w:r>
            <w:ins w:id="106" w:author="foobar" w:date="1998-05-14T12:12:00Z">
              <w:r>
                <w:rPr>
                  <w:sz w:val="20"/>
                </w:rPr>
              </w:r>
              <w:r>
                <w:rPr>
                  <w:sz w:val="16"/>
                </w:rPr>
                <w:fldChar w:fldCharType="separate"/>
              </w:r>
            </w:ins>
            <w:r>
              <w:rPr>
                <w:sz w:val="16"/>
              </w:rPr>
              <w:t xml:space="preserve">     </w:t>
            </w:r>
            <w:ins w:id="107" w:author="foobar" w:date="1998-05-14T12:12:00Z">
              <w:r>
                <w:rPr>
                  <w:sz w:val="16"/>
                </w:rPr>
                <w:fldChar w:fldCharType="end"/>
              </w:r>
            </w:ins>
            <w:bookmarkEnd w:id="104"/>
          </w:p>
        </w:tc>
      </w:tr>
      <w:tr w:rsidR="00000000" w14:paraId="2F6CEE38" w14:textId="77777777">
        <w:tblPrEx>
          <w:tblCellMar>
            <w:top w:w="0" w:type="dxa"/>
            <w:bottom w:w="0" w:type="dxa"/>
          </w:tblCellMar>
        </w:tblPrEx>
        <w:tc>
          <w:tcPr>
            <w:tcW w:w="3960" w:type="dxa"/>
            <w:tcBorders>
              <w:top w:val="single" w:sz="6" w:space="0" w:color="auto"/>
              <w:left w:val="single" w:sz="6" w:space="0" w:color="auto"/>
            </w:tcBorders>
          </w:tcPr>
          <w:p w14:paraId="037A9E45" w14:textId="77777777" w:rsidR="00000000" w:rsidRDefault="004D5B92">
            <w:pPr>
              <w:suppressAutoHyphens/>
              <w:rPr>
                <w:sz w:val="16"/>
              </w:rPr>
            </w:pPr>
            <w:r>
              <w:rPr>
                <w:sz w:val="16"/>
              </w:rPr>
              <w:t>OAC  252:100-27</w:t>
            </w:r>
            <w:r>
              <w:rPr>
                <w:sz w:val="16"/>
              </w:rPr>
              <w:tab/>
              <w:t>7/21/70</w:t>
            </w:r>
          </w:p>
          <w:p w14:paraId="12167950" w14:textId="77777777" w:rsidR="00000000" w:rsidRDefault="004D5B92">
            <w:pPr>
              <w:suppressAutoHyphens/>
              <w:spacing w:after="47"/>
              <w:rPr>
                <w:sz w:val="16"/>
              </w:rPr>
            </w:pPr>
            <w:r>
              <w:rPr>
                <w:sz w:val="16"/>
              </w:rPr>
              <w:t>Particulate Matter Emissions from Industrial and other Processes, Operations, and Activities except fuel burning equipment</w:t>
            </w:r>
          </w:p>
        </w:tc>
        <w:bookmarkStart w:id="108" w:name="Text16"/>
        <w:tc>
          <w:tcPr>
            <w:tcW w:w="6210" w:type="dxa"/>
            <w:tcBorders>
              <w:top w:val="single" w:sz="6" w:space="0" w:color="auto"/>
              <w:left w:val="single" w:sz="6" w:space="0" w:color="auto"/>
              <w:right w:val="single" w:sz="6" w:space="0" w:color="auto"/>
            </w:tcBorders>
          </w:tcPr>
          <w:p w14:paraId="0338A70A" w14:textId="77777777" w:rsidR="00000000" w:rsidRDefault="004D5B92">
            <w:pPr>
              <w:suppressAutoHyphens/>
              <w:spacing w:after="47"/>
              <w:rPr>
                <w:sz w:val="16"/>
              </w:rPr>
            </w:pPr>
            <w:ins w:id="109" w:author="foobar" w:date="1998-05-14T12:12:00Z">
              <w:r>
                <w:rPr>
                  <w:sz w:val="16"/>
                </w:rPr>
                <w:fldChar w:fldCharType="begin">
                  <w:ffData>
                    <w:name w:val="Text16"/>
                    <w:enabled/>
                    <w:calcOnExit w:val="0"/>
                    <w:textInput/>
                  </w:ffData>
                </w:fldChar>
              </w:r>
            </w:ins>
            <w:r>
              <w:rPr>
                <w:sz w:val="16"/>
              </w:rPr>
              <w:instrText xml:space="preserve"> FORMTEXT </w:instrText>
            </w:r>
            <w:ins w:id="110" w:author="foobar" w:date="1998-05-14T12:12:00Z">
              <w:r>
                <w:rPr>
                  <w:sz w:val="20"/>
                </w:rPr>
              </w:r>
              <w:r>
                <w:rPr>
                  <w:sz w:val="16"/>
                </w:rPr>
                <w:fldChar w:fldCharType="separate"/>
              </w:r>
            </w:ins>
            <w:r>
              <w:rPr>
                <w:sz w:val="16"/>
              </w:rPr>
              <w:t xml:space="preserve">     </w:t>
            </w:r>
            <w:ins w:id="111" w:author="foobar" w:date="1998-05-14T12:12:00Z">
              <w:r>
                <w:rPr>
                  <w:sz w:val="16"/>
                </w:rPr>
                <w:fldChar w:fldCharType="end"/>
              </w:r>
            </w:ins>
            <w:bookmarkEnd w:id="108"/>
          </w:p>
        </w:tc>
      </w:tr>
      <w:tr w:rsidR="00000000" w14:paraId="6698CFC9" w14:textId="77777777">
        <w:tblPrEx>
          <w:tblCellMar>
            <w:top w:w="0" w:type="dxa"/>
            <w:bottom w:w="0" w:type="dxa"/>
          </w:tblCellMar>
        </w:tblPrEx>
        <w:tc>
          <w:tcPr>
            <w:tcW w:w="3960" w:type="dxa"/>
            <w:tcBorders>
              <w:top w:val="single" w:sz="6" w:space="0" w:color="auto"/>
              <w:left w:val="single" w:sz="6" w:space="0" w:color="auto"/>
            </w:tcBorders>
          </w:tcPr>
          <w:p w14:paraId="00FBAE0C" w14:textId="77777777" w:rsidR="00000000" w:rsidRDefault="004D5B92">
            <w:pPr>
              <w:suppressAutoHyphens/>
              <w:rPr>
                <w:sz w:val="16"/>
              </w:rPr>
            </w:pPr>
            <w:r>
              <w:rPr>
                <w:sz w:val="16"/>
              </w:rPr>
              <w:t>OAC  252:100-29</w:t>
            </w:r>
            <w:r>
              <w:rPr>
                <w:sz w:val="16"/>
              </w:rPr>
              <w:tab/>
              <w:t>2/12/72</w:t>
            </w:r>
          </w:p>
          <w:p w14:paraId="5250A25A" w14:textId="77777777" w:rsidR="00000000" w:rsidRDefault="004D5B92">
            <w:pPr>
              <w:suppressAutoHyphens/>
              <w:spacing w:after="47"/>
              <w:rPr>
                <w:sz w:val="16"/>
              </w:rPr>
            </w:pPr>
            <w:r>
              <w:rPr>
                <w:sz w:val="16"/>
              </w:rPr>
              <w:t>Control of Fugitive Dust</w:t>
            </w:r>
          </w:p>
        </w:tc>
        <w:bookmarkStart w:id="112" w:name="Text17"/>
        <w:tc>
          <w:tcPr>
            <w:tcW w:w="6210" w:type="dxa"/>
            <w:tcBorders>
              <w:top w:val="single" w:sz="6" w:space="0" w:color="auto"/>
              <w:left w:val="single" w:sz="6" w:space="0" w:color="auto"/>
              <w:right w:val="single" w:sz="6" w:space="0" w:color="auto"/>
            </w:tcBorders>
          </w:tcPr>
          <w:p w14:paraId="7A714609" w14:textId="77777777" w:rsidR="00000000" w:rsidRDefault="004D5B92">
            <w:pPr>
              <w:suppressAutoHyphens/>
              <w:spacing w:after="47"/>
              <w:rPr>
                <w:sz w:val="16"/>
              </w:rPr>
            </w:pPr>
            <w:ins w:id="113" w:author="foobar" w:date="1998-05-14T12:12:00Z">
              <w:r>
                <w:rPr>
                  <w:sz w:val="16"/>
                </w:rPr>
                <w:fldChar w:fldCharType="begin">
                  <w:ffData>
                    <w:name w:val="Text17"/>
                    <w:enabled/>
                    <w:calcOnExit w:val="0"/>
                    <w:textInput/>
                  </w:ffData>
                </w:fldChar>
              </w:r>
            </w:ins>
            <w:r>
              <w:rPr>
                <w:sz w:val="16"/>
              </w:rPr>
              <w:instrText xml:space="preserve"> FORMTEXT </w:instrText>
            </w:r>
            <w:ins w:id="114" w:author="foobar" w:date="1998-05-14T12:12:00Z">
              <w:r>
                <w:rPr>
                  <w:sz w:val="20"/>
                </w:rPr>
              </w:r>
              <w:r>
                <w:rPr>
                  <w:sz w:val="16"/>
                </w:rPr>
                <w:fldChar w:fldCharType="separate"/>
              </w:r>
            </w:ins>
            <w:r>
              <w:rPr>
                <w:sz w:val="16"/>
              </w:rPr>
              <w:t xml:space="preserve">     </w:t>
            </w:r>
            <w:ins w:id="115" w:author="foobar" w:date="1998-05-14T12:12:00Z">
              <w:r>
                <w:rPr>
                  <w:sz w:val="16"/>
                </w:rPr>
                <w:fldChar w:fldCharType="end"/>
              </w:r>
            </w:ins>
            <w:bookmarkEnd w:id="112"/>
          </w:p>
        </w:tc>
      </w:tr>
      <w:tr w:rsidR="00000000" w14:paraId="4546D9D9" w14:textId="77777777">
        <w:tblPrEx>
          <w:tblCellMar>
            <w:top w:w="0" w:type="dxa"/>
            <w:bottom w:w="0" w:type="dxa"/>
          </w:tblCellMar>
        </w:tblPrEx>
        <w:tc>
          <w:tcPr>
            <w:tcW w:w="3960" w:type="dxa"/>
            <w:tcBorders>
              <w:top w:val="single" w:sz="6" w:space="0" w:color="auto"/>
              <w:left w:val="single" w:sz="6" w:space="0" w:color="auto"/>
            </w:tcBorders>
          </w:tcPr>
          <w:p w14:paraId="0F68506D" w14:textId="77777777" w:rsidR="00000000" w:rsidRDefault="004D5B92">
            <w:pPr>
              <w:suppressAutoHyphens/>
              <w:rPr>
                <w:sz w:val="16"/>
              </w:rPr>
            </w:pPr>
            <w:r>
              <w:rPr>
                <w:sz w:val="16"/>
              </w:rPr>
              <w:t>OAC  252:100-31</w:t>
            </w:r>
            <w:r>
              <w:rPr>
                <w:sz w:val="16"/>
              </w:rPr>
              <w:tab/>
              <w:t>2/12/72</w:t>
            </w:r>
          </w:p>
          <w:p w14:paraId="2FE2297C" w14:textId="77777777" w:rsidR="00000000" w:rsidRDefault="004D5B92">
            <w:pPr>
              <w:suppressAutoHyphens/>
              <w:spacing w:after="47"/>
              <w:rPr>
                <w:sz w:val="16"/>
              </w:rPr>
            </w:pPr>
            <w:r>
              <w:rPr>
                <w:sz w:val="16"/>
              </w:rPr>
              <w:t>Control of Emission of Sulfur Compounds</w:t>
            </w:r>
          </w:p>
        </w:tc>
        <w:bookmarkStart w:id="116" w:name="Text18"/>
        <w:tc>
          <w:tcPr>
            <w:tcW w:w="6210" w:type="dxa"/>
            <w:tcBorders>
              <w:top w:val="single" w:sz="6" w:space="0" w:color="auto"/>
              <w:left w:val="single" w:sz="6" w:space="0" w:color="auto"/>
              <w:right w:val="single" w:sz="6" w:space="0" w:color="auto"/>
            </w:tcBorders>
          </w:tcPr>
          <w:p w14:paraId="125E4341" w14:textId="77777777" w:rsidR="00000000" w:rsidRDefault="004D5B92">
            <w:pPr>
              <w:suppressAutoHyphens/>
              <w:spacing w:after="47"/>
              <w:rPr>
                <w:sz w:val="16"/>
              </w:rPr>
            </w:pPr>
            <w:ins w:id="117" w:author="foobar" w:date="1998-05-14T12:12:00Z">
              <w:r>
                <w:rPr>
                  <w:sz w:val="16"/>
                </w:rPr>
                <w:fldChar w:fldCharType="begin">
                  <w:ffData>
                    <w:name w:val="Text18"/>
                    <w:enabled/>
                    <w:calcOnExit w:val="0"/>
                    <w:textInput/>
                  </w:ffData>
                </w:fldChar>
              </w:r>
            </w:ins>
            <w:r>
              <w:rPr>
                <w:sz w:val="16"/>
              </w:rPr>
              <w:instrText xml:space="preserve"> FORMTEXT </w:instrText>
            </w:r>
            <w:ins w:id="118" w:author="foobar" w:date="1998-05-14T12:12:00Z">
              <w:r>
                <w:rPr>
                  <w:sz w:val="20"/>
                </w:rPr>
              </w:r>
              <w:r>
                <w:rPr>
                  <w:sz w:val="16"/>
                </w:rPr>
                <w:fldChar w:fldCharType="separate"/>
              </w:r>
            </w:ins>
            <w:r>
              <w:rPr>
                <w:sz w:val="16"/>
              </w:rPr>
              <w:t xml:space="preserve">     </w:t>
            </w:r>
            <w:ins w:id="119" w:author="foobar" w:date="1998-05-14T12:12:00Z">
              <w:r>
                <w:rPr>
                  <w:sz w:val="16"/>
                </w:rPr>
                <w:fldChar w:fldCharType="end"/>
              </w:r>
            </w:ins>
            <w:bookmarkEnd w:id="116"/>
          </w:p>
        </w:tc>
      </w:tr>
      <w:tr w:rsidR="00000000" w14:paraId="02E64CEE" w14:textId="77777777">
        <w:tblPrEx>
          <w:tblCellMar>
            <w:top w:w="0" w:type="dxa"/>
            <w:bottom w:w="0" w:type="dxa"/>
          </w:tblCellMar>
        </w:tblPrEx>
        <w:tc>
          <w:tcPr>
            <w:tcW w:w="3960" w:type="dxa"/>
            <w:tcBorders>
              <w:top w:val="single" w:sz="6" w:space="0" w:color="auto"/>
              <w:left w:val="single" w:sz="6" w:space="0" w:color="auto"/>
            </w:tcBorders>
          </w:tcPr>
          <w:p w14:paraId="4A202D60" w14:textId="77777777" w:rsidR="00000000" w:rsidRDefault="004D5B92">
            <w:pPr>
              <w:suppressAutoHyphens/>
              <w:rPr>
                <w:sz w:val="16"/>
              </w:rPr>
            </w:pPr>
            <w:r>
              <w:rPr>
                <w:sz w:val="16"/>
              </w:rPr>
              <w:t>OAC  252:100-33</w:t>
            </w:r>
            <w:r>
              <w:rPr>
                <w:sz w:val="16"/>
              </w:rPr>
              <w:tab/>
              <w:t>2/15/72</w:t>
            </w:r>
          </w:p>
          <w:p w14:paraId="4F79AA05" w14:textId="77777777" w:rsidR="00000000" w:rsidRDefault="004D5B92">
            <w:pPr>
              <w:suppressAutoHyphens/>
              <w:spacing w:after="47"/>
              <w:rPr>
                <w:sz w:val="16"/>
              </w:rPr>
            </w:pPr>
            <w:r>
              <w:rPr>
                <w:sz w:val="16"/>
              </w:rPr>
              <w:t>Control of Emissions of Nitrogen Oxides</w:t>
            </w:r>
          </w:p>
        </w:tc>
        <w:bookmarkStart w:id="120" w:name="Text19"/>
        <w:tc>
          <w:tcPr>
            <w:tcW w:w="6210" w:type="dxa"/>
            <w:tcBorders>
              <w:top w:val="single" w:sz="6" w:space="0" w:color="auto"/>
              <w:left w:val="single" w:sz="6" w:space="0" w:color="auto"/>
              <w:right w:val="single" w:sz="6" w:space="0" w:color="auto"/>
            </w:tcBorders>
          </w:tcPr>
          <w:p w14:paraId="097C5C1C" w14:textId="77777777" w:rsidR="00000000" w:rsidRDefault="004D5B92">
            <w:pPr>
              <w:suppressAutoHyphens/>
              <w:spacing w:after="47"/>
              <w:rPr>
                <w:sz w:val="16"/>
              </w:rPr>
            </w:pPr>
            <w:ins w:id="121" w:author="foobar" w:date="1998-05-14T12:12:00Z">
              <w:r>
                <w:rPr>
                  <w:sz w:val="16"/>
                </w:rPr>
                <w:fldChar w:fldCharType="begin">
                  <w:ffData>
                    <w:name w:val="Text19"/>
                    <w:enabled/>
                    <w:calcOnExit w:val="0"/>
                    <w:textInput/>
                  </w:ffData>
                </w:fldChar>
              </w:r>
            </w:ins>
            <w:r>
              <w:rPr>
                <w:sz w:val="16"/>
              </w:rPr>
              <w:instrText xml:space="preserve"> FORMTEXT </w:instrText>
            </w:r>
            <w:ins w:id="122" w:author="foobar" w:date="1998-05-14T12:12:00Z">
              <w:r>
                <w:rPr>
                  <w:sz w:val="20"/>
                </w:rPr>
              </w:r>
              <w:r>
                <w:rPr>
                  <w:sz w:val="16"/>
                </w:rPr>
                <w:fldChar w:fldCharType="separate"/>
              </w:r>
            </w:ins>
            <w:r>
              <w:rPr>
                <w:sz w:val="16"/>
              </w:rPr>
              <w:t xml:space="preserve">     </w:t>
            </w:r>
            <w:ins w:id="123" w:author="foobar" w:date="1998-05-14T12:12:00Z">
              <w:r>
                <w:rPr>
                  <w:sz w:val="16"/>
                </w:rPr>
                <w:fldChar w:fldCharType="end"/>
              </w:r>
            </w:ins>
            <w:bookmarkEnd w:id="120"/>
          </w:p>
        </w:tc>
      </w:tr>
      <w:tr w:rsidR="00000000" w14:paraId="22D43946" w14:textId="77777777">
        <w:tblPrEx>
          <w:tblCellMar>
            <w:top w:w="0" w:type="dxa"/>
            <w:bottom w:w="0" w:type="dxa"/>
          </w:tblCellMar>
        </w:tblPrEx>
        <w:tc>
          <w:tcPr>
            <w:tcW w:w="3960" w:type="dxa"/>
            <w:tcBorders>
              <w:top w:val="single" w:sz="6" w:space="0" w:color="auto"/>
              <w:left w:val="single" w:sz="6" w:space="0" w:color="auto"/>
            </w:tcBorders>
          </w:tcPr>
          <w:p w14:paraId="5822071F" w14:textId="77777777" w:rsidR="00000000" w:rsidRDefault="004D5B92">
            <w:pPr>
              <w:suppressAutoHyphens/>
              <w:rPr>
                <w:sz w:val="16"/>
              </w:rPr>
            </w:pPr>
            <w:r>
              <w:rPr>
                <w:sz w:val="16"/>
              </w:rPr>
              <w:t>OAC  252:100-35</w:t>
            </w:r>
            <w:r>
              <w:rPr>
                <w:sz w:val="16"/>
              </w:rPr>
              <w:tab/>
              <w:t>2/15/72</w:t>
            </w:r>
          </w:p>
          <w:p w14:paraId="2C78271A" w14:textId="77777777" w:rsidR="00000000" w:rsidRDefault="004D5B92">
            <w:pPr>
              <w:suppressAutoHyphens/>
              <w:spacing w:after="47"/>
              <w:rPr>
                <w:sz w:val="16"/>
              </w:rPr>
            </w:pPr>
            <w:r>
              <w:rPr>
                <w:sz w:val="16"/>
              </w:rPr>
              <w:t>Cont</w:t>
            </w:r>
            <w:r>
              <w:rPr>
                <w:sz w:val="16"/>
              </w:rPr>
              <w:t>rol of Emissions of Carbon Monoxide</w:t>
            </w:r>
          </w:p>
        </w:tc>
        <w:bookmarkStart w:id="124" w:name="Text20"/>
        <w:tc>
          <w:tcPr>
            <w:tcW w:w="6210" w:type="dxa"/>
            <w:tcBorders>
              <w:top w:val="single" w:sz="6" w:space="0" w:color="auto"/>
              <w:left w:val="single" w:sz="6" w:space="0" w:color="auto"/>
              <w:right w:val="single" w:sz="6" w:space="0" w:color="auto"/>
            </w:tcBorders>
          </w:tcPr>
          <w:p w14:paraId="1880DE13" w14:textId="77777777" w:rsidR="00000000" w:rsidRDefault="004D5B92">
            <w:pPr>
              <w:suppressAutoHyphens/>
              <w:spacing w:after="47"/>
              <w:rPr>
                <w:sz w:val="16"/>
              </w:rPr>
            </w:pPr>
            <w:ins w:id="125" w:author="foobar" w:date="1998-05-14T12:12:00Z">
              <w:r>
                <w:rPr>
                  <w:sz w:val="16"/>
                </w:rPr>
                <w:fldChar w:fldCharType="begin">
                  <w:ffData>
                    <w:name w:val="Text20"/>
                    <w:enabled/>
                    <w:calcOnExit w:val="0"/>
                    <w:textInput/>
                  </w:ffData>
                </w:fldChar>
              </w:r>
            </w:ins>
            <w:r>
              <w:rPr>
                <w:sz w:val="16"/>
              </w:rPr>
              <w:instrText xml:space="preserve"> FORMTEXT </w:instrText>
            </w:r>
            <w:ins w:id="126" w:author="foobar" w:date="1998-05-14T12:12:00Z">
              <w:r>
                <w:rPr>
                  <w:sz w:val="20"/>
                </w:rPr>
              </w:r>
              <w:r>
                <w:rPr>
                  <w:sz w:val="16"/>
                </w:rPr>
                <w:fldChar w:fldCharType="separate"/>
              </w:r>
            </w:ins>
            <w:r>
              <w:rPr>
                <w:sz w:val="16"/>
              </w:rPr>
              <w:t xml:space="preserve">     </w:t>
            </w:r>
            <w:ins w:id="127" w:author="foobar" w:date="1998-05-14T12:12:00Z">
              <w:r>
                <w:rPr>
                  <w:sz w:val="16"/>
                </w:rPr>
                <w:fldChar w:fldCharType="end"/>
              </w:r>
            </w:ins>
            <w:bookmarkEnd w:id="124"/>
          </w:p>
        </w:tc>
      </w:tr>
      <w:tr w:rsidR="00000000" w14:paraId="6643DCD6" w14:textId="77777777">
        <w:tblPrEx>
          <w:tblCellMar>
            <w:top w:w="0" w:type="dxa"/>
            <w:bottom w:w="0" w:type="dxa"/>
          </w:tblCellMar>
        </w:tblPrEx>
        <w:tc>
          <w:tcPr>
            <w:tcW w:w="3960" w:type="dxa"/>
            <w:tcBorders>
              <w:top w:val="single" w:sz="6" w:space="0" w:color="auto"/>
              <w:left w:val="single" w:sz="6" w:space="0" w:color="auto"/>
            </w:tcBorders>
          </w:tcPr>
          <w:p w14:paraId="42A5F903" w14:textId="77777777" w:rsidR="00000000" w:rsidRDefault="004D5B92">
            <w:pPr>
              <w:suppressAutoHyphens/>
              <w:rPr>
                <w:sz w:val="16"/>
              </w:rPr>
            </w:pPr>
            <w:r>
              <w:rPr>
                <w:sz w:val="16"/>
              </w:rPr>
              <w:t>OAC  252:100-37</w:t>
            </w:r>
            <w:r>
              <w:rPr>
                <w:sz w:val="16"/>
              </w:rPr>
              <w:tab/>
              <w:t>2/14/72</w:t>
            </w:r>
          </w:p>
          <w:p w14:paraId="744EC5F9" w14:textId="77777777" w:rsidR="00000000" w:rsidRDefault="004D5B92">
            <w:pPr>
              <w:suppressAutoHyphens/>
              <w:spacing w:after="47"/>
              <w:rPr>
                <w:sz w:val="16"/>
              </w:rPr>
            </w:pPr>
            <w:r>
              <w:rPr>
                <w:sz w:val="16"/>
              </w:rPr>
              <w:t>Control of Emissions of Organic Materials</w:t>
            </w:r>
          </w:p>
        </w:tc>
        <w:bookmarkStart w:id="128" w:name="Text21"/>
        <w:tc>
          <w:tcPr>
            <w:tcW w:w="6210" w:type="dxa"/>
            <w:tcBorders>
              <w:top w:val="single" w:sz="6" w:space="0" w:color="auto"/>
              <w:left w:val="single" w:sz="6" w:space="0" w:color="auto"/>
              <w:right w:val="single" w:sz="6" w:space="0" w:color="auto"/>
            </w:tcBorders>
          </w:tcPr>
          <w:p w14:paraId="0D0DD227" w14:textId="77777777" w:rsidR="00000000" w:rsidRDefault="004D5B92">
            <w:pPr>
              <w:suppressAutoHyphens/>
              <w:spacing w:after="47"/>
              <w:rPr>
                <w:sz w:val="16"/>
              </w:rPr>
            </w:pPr>
            <w:ins w:id="129" w:author="foobar" w:date="1998-05-14T12:12:00Z">
              <w:r>
                <w:rPr>
                  <w:sz w:val="16"/>
                </w:rPr>
                <w:fldChar w:fldCharType="begin">
                  <w:ffData>
                    <w:name w:val="Text21"/>
                    <w:enabled/>
                    <w:calcOnExit w:val="0"/>
                    <w:textInput/>
                  </w:ffData>
                </w:fldChar>
              </w:r>
            </w:ins>
            <w:r>
              <w:rPr>
                <w:sz w:val="16"/>
              </w:rPr>
              <w:instrText xml:space="preserve"> FORMTEXT </w:instrText>
            </w:r>
            <w:ins w:id="130" w:author="foobar" w:date="1998-05-14T12:12:00Z">
              <w:r>
                <w:rPr>
                  <w:sz w:val="20"/>
                </w:rPr>
              </w:r>
              <w:r>
                <w:rPr>
                  <w:sz w:val="16"/>
                </w:rPr>
                <w:fldChar w:fldCharType="separate"/>
              </w:r>
            </w:ins>
            <w:r>
              <w:rPr>
                <w:sz w:val="16"/>
              </w:rPr>
              <w:t xml:space="preserve">     </w:t>
            </w:r>
            <w:ins w:id="131" w:author="foobar" w:date="1998-05-14T12:12:00Z">
              <w:r>
                <w:rPr>
                  <w:sz w:val="16"/>
                </w:rPr>
                <w:fldChar w:fldCharType="end"/>
              </w:r>
            </w:ins>
            <w:bookmarkEnd w:id="128"/>
          </w:p>
        </w:tc>
      </w:tr>
      <w:tr w:rsidR="00000000" w14:paraId="641BE0D4" w14:textId="77777777">
        <w:tblPrEx>
          <w:tblCellMar>
            <w:top w:w="0" w:type="dxa"/>
            <w:bottom w:w="0" w:type="dxa"/>
          </w:tblCellMar>
        </w:tblPrEx>
        <w:tc>
          <w:tcPr>
            <w:tcW w:w="3960" w:type="dxa"/>
            <w:tcBorders>
              <w:top w:val="single" w:sz="6" w:space="0" w:color="auto"/>
              <w:left w:val="single" w:sz="6" w:space="0" w:color="auto"/>
            </w:tcBorders>
          </w:tcPr>
          <w:p w14:paraId="547BE032" w14:textId="77777777" w:rsidR="00000000" w:rsidRDefault="004D5B92">
            <w:pPr>
              <w:suppressAutoHyphens/>
              <w:rPr>
                <w:sz w:val="16"/>
              </w:rPr>
            </w:pPr>
            <w:r>
              <w:rPr>
                <w:sz w:val="16"/>
              </w:rPr>
              <w:t>OAC  252:100-39</w:t>
            </w:r>
            <w:r>
              <w:rPr>
                <w:sz w:val="16"/>
              </w:rPr>
              <w:tab/>
              <w:t>2/14/72</w:t>
            </w:r>
          </w:p>
          <w:p w14:paraId="2F54D1EE" w14:textId="77777777" w:rsidR="00000000" w:rsidRDefault="004D5B92">
            <w:pPr>
              <w:suppressAutoHyphens/>
              <w:spacing w:after="47"/>
              <w:rPr>
                <w:sz w:val="16"/>
              </w:rPr>
            </w:pPr>
            <w:r>
              <w:rPr>
                <w:sz w:val="16"/>
              </w:rPr>
              <w:t>Emissions of Organic Materials in Non-Attainment Areas</w:t>
            </w:r>
          </w:p>
        </w:tc>
        <w:bookmarkStart w:id="132" w:name="Text22"/>
        <w:tc>
          <w:tcPr>
            <w:tcW w:w="6210" w:type="dxa"/>
            <w:tcBorders>
              <w:top w:val="single" w:sz="6" w:space="0" w:color="auto"/>
              <w:left w:val="single" w:sz="6" w:space="0" w:color="auto"/>
              <w:right w:val="single" w:sz="6" w:space="0" w:color="auto"/>
            </w:tcBorders>
          </w:tcPr>
          <w:p w14:paraId="64066349" w14:textId="77777777" w:rsidR="00000000" w:rsidRDefault="004D5B92">
            <w:pPr>
              <w:suppressAutoHyphens/>
              <w:spacing w:after="47"/>
              <w:rPr>
                <w:sz w:val="16"/>
              </w:rPr>
            </w:pPr>
            <w:ins w:id="133" w:author="foobar" w:date="1998-05-14T12:12:00Z">
              <w:r>
                <w:rPr>
                  <w:sz w:val="16"/>
                </w:rPr>
                <w:fldChar w:fldCharType="begin">
                  <w:ffData>
                    <w:name w:val="Text22"/>
                    <w:enabled/>
                    <w:calcOnExit w:val="0"/>
                    <w:textInput/>
                  </w:ffData>
                </w:fldChar>
              </w:r>
            </w:ins>
            <w:r>
              <w:rPr>
                <w:sz w:val="16"/>
              </w:rPr>
              <w:instrText xml:space="preserve"> FORMTEXT </w:instrText>
            </w:r>
            <w:ins w:id="134" w:author="foobar" w:date="1998-05-14T12:12:00Z">
              <w:r>
                <w:rPr>
                  <w:sz w:val="20"/>
                </w:rPr>
              </w:r>
              <w:r>
                <w:rPr>
                  <w:sz w:val="16"/>
                </w:rPr>
                <w:fldChar w:fldCharType="separate"/>
              </w:r>
            </w:ins>
            <w:r>
              <w:rPr>
                <w:sz w:val="16"/>
              </w:rPr>
              <w:t xml:space="preserve">     </w:t>
            </w:r>
            <w:ins w:id="135" w:author="foobar" w:date="1998-05-14T12:12:00Z">
              <w:r>
                <w:rPr>
                  <w:sz w:val="16"/>
                </w:rPr>
                <w:fldChar w:fldCharType="end"/>
              </w:r>
            </w:ins>
            <w:bookmarkEnd w:id="132"/>
          </w:p>
        </w:tc>
      </w:tr>
      <w:tr w:rsidR="00000000" w14:paraId="11CF7790" w14:textId="77777777">
        <w:tblPrEx>
          <w:tblCellMar>
            <w:top w:w="0" w:type="dxa"/>
            <w:bottom w:w="0" w:type="dxa"/>
          </w:tblCellMar>
        </w:tblPrEx>
        <w:tc>
          <w:tcPr>
            <w:tcW w:w="3960" w:type="dxa"/>
            <w:tcBorders>
              <w:top w:val="single" w:sz="6" w:space="0" w:color="auto"/>
              <w:left w:val="single" w:sz="6" w:space="0" w:color="auto"/>
            </w:tcBorders>
          </w:tcPr>
          <w:p w14:paraId="1C8D01C8" w14:textId="77777777" w:rsidR="00000000" w:rsidRDefault="004D5B92">
            <w:pPr>
              <w:suppressAutoHyphens/>
              <w:spacing w:after="47"/>
              <w:rPr>
                <w:sz w:val="16"/>
              </w:rPr>
            </w:pPr>
            <w:r>
              <w:rPr>
                <w:sz w:val="16"/>
              </w:rPr>
              <w:t>OAC  252:100-41</w:t>
            </w:r>
            <w:r>
              <w:rPr>
                <w:sz w:val="16"/>
              </w:rPr>
              <w:tab/>
              <w:t xml:space="preserve">12/31/74   </w:t>
            </w:r>
            <w:r>
              <w:rPr>
                <w:b/>
                <w:sz w:val="16"/>
              </w:rPr>
              <w:t>(</w:t>
            </w:r>
            <w:r>
              <w:rPr>
                <w:sz w:val="16"/>
              </w:rPr>
              <w:t>State only requirement) Control of Emission or Hazardous and Toxic Air Containment’s</w:t>
            </w:r>
          </w:p>
        </w:tc>
        <w:bookmarkStart w:id="136" w:name="Text23"/>
        <w:tc>
          <w:tcPr>
            <w:tcW w:w="6210" w:type="dxa"/>
            <w:tcBorders>
              <w:top w:val="single" w:sz="6" w:space="0" w:color="auto"/>
              <w:left w:val="single" w:sz="6" w:space="0" w:color="auto"/>
              <w:right w:val="single" w:sz="6" w:space="0" w:color="auto"/>
            </w:tcBorders>
          </w:tcPr>
          <w:p w14:paraId="688A042F" w14:textId="77777777" w:rsidR="00000000" w:rsidRDefault="004D5B92">
            <w:pPr>
              <w:suppressAutoHyphens/>
              <w:spacing w:after="47"/>
              <w:rPr>
                <w:sz w:val="16"/>
              </w:rPr>
            </w:pPr>
            <w:ins w:id="137" w:author="foobar" w:date="1998-05-14T12:12:00Z">
              <w:r>
                <w:rPr>
                  <w:sz w:val="16"/>
                </w:rPr>
                <w:fldChar w:fldCharType="begin">
                  <w:ffData>
                    <w:name w:val="Text23"/>
                    <w:enabled/>
                    <w:calcOnExit w:val="0"/>
                    <w:textInput/>
                  </w:ffData>
                </w:fldChar>
              </w:r>
            </w:ins>
            <w:r>
              <w:rPr>
                <w:sz w:val="16"/>
              </w:rPr>
              <w:instrText xml:space="preserve"> FORMTEXT </w:instrText>
            </w:r>
            <w:ins w:id="138" w:author="foobar" w:date="1998-05-14T12:12:00Z">
              <w:r>
                <w:rPr>
                  <w:sz w:val="20"/>
                </w:rPr>
              </w:r>
              <w:r>
                <w:rPr>
                  <w:sz w:val="16"/>
                </w:rPr>
                <w:fldChar w:fldCharType="separate"/>
              </w:r>
            </w:ins>
            <w:r>
              <w:rPr>
                <w:sz w:val="16"/>
              </w:rPr>
              <w:t xml:space="preserve">     </w:t>
            </w:r>
            <w:ins w:id="139" w:author="foobar" w:date="1998-05-14T12:12:00Z">
              <w:r>
                <w:rPr>
                  <w:sz w:val="16"/>
                </w:rPr>
                <w:fldChar w:fldCharType="end"/>
              </w:r>
            </w:ins>
            <w:bookmarkEnd w:id="136"/>
          </w:p>
        </w:tc>
      </w:tr>
      <w:tr w:rsidR="00000000" w14:paraId="309A21BB" w14:textId="77777777">
        <w:tblPrEx>
          <w:tblCellMar>
            <w:top w:w="0" w:type="dxa"/>
            <w:bottom w:w="0" w:type="dxa"/>
          </w:tblCellMar>
        </w:tblPrEx>
        <w:tc>
          <w:tcPr>
            <w:tcW w:w="3960" w:type="dxa"/>
            <w:tcBorders>
              <w:top w:val="single" w:sz="6" w:space="0" w:color="auto"/>
              <w:left w:val="single" w:sz="6" w:space="0" w:color="auto"/>
            </w:tcBorders>
          </w:tcPr>
          <w:p w14:paraId="5F2A85C9" w14:textId="77777777" w:rsidR="00000000" w:rsidRDefault="004D5B92">
            <w:pPr>
              <w:suppressAutoHyphens/>
              <w:rPr>
                <w:sz w:val="16"/>
              </w:rPr>
            </w:pPr>
            <w:r>
              <w:rPr>
                <w:sz w:val="16"/>
              </w:rPr>
              <w:t>OAC  252:100-43</w:t>
            </w:r>
            <w:r>
              <w:rPr>
                <w:sz w:val="16"/>
              </w:rPr>
              <w:tab/>
              <w:t>2/14/72</w:t>
            </w:r>
          </w:p>
          <w:p w14:paraId="7D5B4BE1" w14:textId="77777777" w:rsidR="00000000" w:rsidRDefault="004D5B92">
            <w:pPr>
              <w:suppressAutoHyphens/>
              <w:spacing w:after="47"/>
              <w:rPr>
                <w:sz w:val="16"/>
              </w:rPr>
            </w:pPr>
            <w:r>
              <w:rPr>
                <w:sz w:val="16"/>
              </w:rPr>
              <w:t>Sampling and Testing Methods</w:t>
            </w:r>
          </w:p>
        </w:tc>
        <w:bookmarkStart w:id="140" w:name="Text24"/>
        <w:tc>
          <w:tcPr>
            <w:tcW w:w="6210" w:type="dxa"/>
            <w:tcBorders>
              <w:top w:val="single" w:sz="6" w:space="0" w:color="auto"/>
              <w:left w:val="single" w:sz="6" w:space="0" w:color="auto"/>
              <w:right w:val="single" w:sz="6" w:space="0" w:color="auto"/>
            </w:tcBorders>
          </w:tcPr>
          <w:p w14:paraId="327AEB1A" w14:textId="77777777" w:rsidR="00000000" w:rsidRDefault="004D5B92">
            <w:pPr>
              <w:suppressAutoHyphens/>
              <w:spacing w:after="47"/>
              <w:rPr>
                <w:sz w:val="16"/>
              </w:rPr>
            </w:pPr>
            <w:ins w:id="141" w:author="foobar" w:date="1998-05-14T12:12:00Z">
              <w:r>
                <w:rPr>
                  <w:sz w:val="16"/>
                </w:rPr>
                <w:fldChar w:fldCharType="begin">
                  <w:ffData>
                    <w:name w:val="Text24"/>
                    <w:enabled/>
                    <w:calcOnExit w:val="0"/>
                    <w:textInput/>
                  </w:ffData>
                </w:fldChar>
              </w:r>
            </w:ins>
            <w:r>
              <w:rPr>
                <w:sz w:val="16"/>
              </w:rPr>
              <w:instrText xml:space="preserve"> FORMTEXT </w:instrText>
            </w:r>
            <w:ins w:id="142" w:author="foobar" w:date="1998-05-14T12:12:00Z">
              <w:r>
                <w:rPr>
                  <w:sz w:val="20"/>
                </w:rPr>
              </w:r>
              <w:r>
                <w:rPr>
                  <w:sz w:val="16"/>
                </w:rPr>
                <w:fldChar w:fldCharType="separate"/>
              </w:r>
            </w:ins>
            <w:r>
              <w:rPr>
                <w:sz w:val="16"/>
              </w:rPr>
              <w:t xml:space="preserve">     </w:t>
            </w:r>
            <w:ins w:id="143" w:author="foobar" w:date="1998-05-14T12:12:00Z">
              <w:r>
                <w:rPr>
                  <w:sz w:val="16"/>
                </w:rPr>
                <w:fldChar w:fldCharType="end"/>
              </w:r>
            </w:ins>
            <w:bookmarkEnd w:id="140"/>
          </w:p>
        </w:tc>
      </w:tr>
      <w:tr w:rsidR="00000000" w14:paraId="46DD1A45" w14:textId="77777777">
        <w:tblPrEx>
          <w:tblCellMar>
            <w:top w:w="0" w:type="dxa"/>
            <w:bottom w:w="0" w:type="dxa"/>
          </w:tblCellMar>
        </w:tblPrEx>
        <w:tc>
          <w:tcPr>
            <w:tcW w:w="3960" w:type="dxa"/>
            <w:tcBorders>
              <w:top w:val="single" w:sz="6" w:space="0" w:color="auto"/>
              <w:left w:val="single" w:sz="6" w:space="0" w:color="auto"/>
              <w:bottom w:val="single" w:sz="6" w:space="0" w:color="auto"/>
            </w:tcBorders>
          </w:tcPr>
          <w:p w14:paraId="240CE23F" w14:textId="77777777" w:rsidR="00000000" w:rsidRDefault="004D5B92">
            <w:pPr>
              <w:suppressAutoHyphens/>
              <w:rPr>
                <w:sz w:val="16"/>
              </w:rPr>
            </w:pPr>
            <w:r>
              <w:rPr>
                <w:sz w:val="16"/>
              </w:rPr>
              <w:t>OAC  252:100-45</w:t>
            </w:r>
            <w:r>
              <w:rPr>
                <w:sz w:val="16"/>
              </w:rPr>
              <w:tab/>
              <w:t>2/14/72</w:t>
            </w:r>
          </w:p>
          <w:p w14:paraId="1D50402A" w14:textId="77777777" w:rsidR="00000000" w:rsidRDefault="004D5B92">
            <w:pPr>
              <w:suppressAutoHyphens/>
              <w:spacing w:after="47"/>
              <w:rPr>
                <w:sz w:val="16"/>
              </w:rPr>
            </w:pPr>
            <w:r>
              <w:rPr>
                <w:sz w:val="16"/>
              </w:rPr>
              <w:t>Monitoring of Emissions</w:t>
            </w:r>
          </w:p>
        </w:tc>
        <w:bookmarkStart w:id="144" w:name="Text25"/>
        <w:tc>
          <w:tcPr>
            <w:tcW w:w="6210" w:type="dxa"/>
            <w:tcBorders>
              <w:top w:val="single" w:sz="6" w:space="0" w:color="auto"/>
              <w:left w:val="single" w:sz="6" w:space="0" w:color="auto"/>
              <w:bottom w:val="single" w:sz="6" w:space="0" w:color="auto"/>
              <w:right w:val="single" w:sz="6" w:space="0" w:color="auto"/>
            </w:tcBorders>
          </w:tcPr>
          <w:p w14:paraId="2ABA445B" w14:textId="77777777" w:rsidR="00000000" w:rsidRDefault="004D5B92">
            <w:pPr>
              <w:suppressAutoHyphens/>
              <w:spacing w:after="47"/>
              <w:rPr>
                <w:sz w:val="16"/>
              </w:rPr>
            </w:pPr>
            <w:ins w:id="145" w:author="foobar" w:date="1998-05-14T12:12:00Z">
              <w:r>
                <w:rPr>
                  <w:sz w:val="16"/>
                </w:rPr>
                <w:fldChar w:fldCharType="begin">
                  <w:ffData>
                    <w:name w:val="Text25"/>
                    <w:enabled/>
                    <w:calcOnExit w:val="0"/>
                    <w:textInput/>
                  </w:ffData>
                </w:fldChar>
              </w:r>
            </w:ins>
            <w:r>
              <w:rPr>
                <w:sz w:val="16"/>
              </w:rPr>
              <w:instrText xml:space="preserve"> FORMTEXT </w:instrText>
            </w:r>
            <w:ins w:id="146" w:author="foobar" w:date="1998-05-14T12:12:00Z">
              <w:r>
                <w:rPr>
                  <w:sz w:val="20"/>
                </w:rPr>
              </w:r>
              <w:r>
                <w:rPr>
                  <w:sz w:val="16"/>
                </w:rPr>
                <w:fldChar w:fldCharType="separate"/>
              </w:r>
            </w:ins>
            <w:r>
              <w:rPr>
                <w:sz w:val="16"/>
              </w:rPr>
              <w:t xml:space="preserve">     </w:t>
            </w:r>
            <w:ins w:id="147" w:author="foobar" w:date="1998-05-14T12:12:00Z">
              <w:r>
                <w:rPr>
                  <w:sz w:val="16"/>
                </w:rPr>
                <w:fldChar w:fldCharType="end"/>
              </w:r>
            </w:ins>
            <w:bookmarkEnd w:id="144"/>
          </w:p>
        </w:tc>
      </w:tr>
    </w:tbl>
    <w:p w14:paraId="2B45A049" w14:textId="77777777" w:rsidR="00000000" w:rsidRDefault="004D5B92">
      <w:pPr>
        <w:suppressAutoHyphens/>
        <w:rPr>
          <w:sz w:val="16"/>
        </w:rPr>
        <w:sectPr w:rsidR="00000000">
          <w:endnotePr>
            <w:numFmt w:val="decimal"/>
          </w:endnotePr>
          <w:type w:val="continuous"/>
          <w:pgSz w:w="12240" w:h="15840"/>
          <w:pgMar w:top="720" w:right="720" w:bottom="720" w:left="1440" w:header="720" w:footer="720" w:gutter="0"/>
          <w:cols w:space="720"/>
          <w:noEndnote/>
        </w:sectPr>
      </w:pPr>
      <w:r>
        <w:rPr>
          <w:sz w:val="16"/>
        </w:rPr>
        <w:br w:type="page"/>
      </w:r>
    </w:p>
    <w:p w14:paraId="2922D47B" w14:textId="77777777" w:rsidR="00000000" w:rsidRDefault="004D5B92">
      <w:pPr>
        <w:tabs>
          <w:tab w:val="left" w:pos="450"/>
        </w:tabs>
        <w:suppressAutoHyphens/>
      </w:pPr>
      <w:r>
        <w:rPr>
          <w:b/>
        </w:rPr>
        <w:t>TRIVIAL ACTIVITIES</w:t>
      </w:r>
    </w:p>
    <w:p w14:paraId="383E42DC" w14:textId="77777777" w:rsidR="00000000" w:rsidRDefault="004D5B92">
      <w:pPr>
        <w:tabs>
          <w:tab w:val="left" w:pos="450"/>
        </w:tabs>
        <w:suppressAutoHyphens/>
        <w:jc w:val="right"/>
        <w:rPr>
          <w:sz w:val="13"/>
        </w:rPr>
      </w:pPr>
      <w:r>
        <w:rPr>
          <w:sz w:val="19"/>
        </w:rPr>
        <w:t>THIS IS AN INTERIM LIST AWAITING EPA APPROVAL.  Unless otherwise regulated, the list follows:</w:t>
      </w:r>
    </w:p>
    <w:p w14:paraId="4797B309" w14:textId="77777777" w:rsidR="00000000" w:rsidRDefault="004D5B92">
      <w:pPr>
        <w:tabs>
          <w:tab w:val="left" w:pos="450"/>
        </w:tabs>
        <w:suppressAutoHyphens/>
        <w:ind w:left="450" w:hanging="450"/>
        <w:rPr>
          <w:sz w:val="16"/>
        </w:rPr>
      </w:pPr>
      <w:r>
        <w:rPr>
          <w:sz w:val="16"/>
        </w:rPr>
        <w:t>1.</w:t>
      </w:r>
      <w:r>
        <w:rPr>
          <w:sz w:val="16"/>
        </w:rPr>
        <w:tab/>
        <w:t>Lawn care (noncommercial)</w:t>
      </w:r>
    </w:p>
    <w:p w14:paraId="21BC3431" w14:textId="77777777" w:rsidR="00000000" w:rsidRDefault="004D5B92">
      <w:pPr>
        <w:tabs>
          <w:tab w:val="left" w:pos="450"/>
        </w:tabs>
        <w:suppressAutoHyphens/>
        <w:ind w:left="450" w:hanging="450"/>
        <w:rPr>
          <w:sz w:val="16"/>
        </w:rPr>
      </w:pPr>
      <w:r>
        <w:rPr>
          <w:sz w:val="16"/>
        </w:rPr>
        <w:t>2.</w:t>
      </w:r>
      <w:r>
        <w:rPr>
          <w:sz w:val="16"/>
        </w:rPr>
        <w:tab/>
        <w:t>Weed control (noncommercial)</w:t>
      </w:r>
    </w:p>
    <w:p w14:paraId="4C2B000F" w14:textId="77777777" w:rsidR="00000000" w:rsidRDefault="004D5B92">
      <w:pPr>
        <w:tabs>
          <w:tab w:val="left" w:pos="450"/>
        </w:tabs>
        <w:suppressAutoHyphens/>
        <w:ind w:left="450" w:hanging="450"/>
        <w:rPr>
          <w:sz w:val="16"/>
        </w:rPr>
      </w:pPr>
      <w:r>
        <w:rPr>
          <w:sz w:val="16"/>
        </w:rPr>
        <w:t>3.</w:t>
      </w:r>
      <w:r>
        <w:rPr>
          <w:sz w:val="16"/>
        </w:rPr>
        <w:tab/>
        <w:t>Pest control (noncommercial)</w:t>
      </w:r>
    </w:p>
    <w:p w14:paraId="28AE2B7F" w14:textId="77777777" w:rsidR="00000000" w:rsidRDefault="004D5B92">
      <w:pPr>
        <w:tabs>
          <w:tab w:val="left" w:pos="450"/>
        </w:tabs>
        <w:suppressAutoHyphens/>
        <w:ind w:left="450" w:hanging="450"/>
        <w:rPr>
          <w:sz w:val="16"/>
        </w:rPr>
      </w:pPr>
      <w:r>
        <w:rPr>
          <w:sz w:val="16"/>
        </w:rPr>
        <w:t>4.</w:t>
      </w:r>
      <w:r>
        <w:rPr>
          <w:sz w:val="16"/>
        </w:rPr>
        <w:tab/>
        <w:t>Wood working (saw-cutting, staining &amp; varnishing) (noncommercial)</w:t>
      </w:r>
    </w:p>
    <w:p w14:paraId="3CC77E21" w14:textId="77777777" w:rsidR="00000000" w:rsidRDefault="004D5B92">
      <w:pPr>
        <w:tabs>
          <w:tab w:val="left" w:pos="450"/>
        </w:tabs>
        <w:suppressAutoHyphens/>
        <w:ind w:left="450" w:hanging="450"/>
        <w:rPr>
          <w:sz w:val="16"/>
        </w:rPr>
      </w:pPr>
      <w:r>
        <w:rPr>
          <w:sz w:val="16"/>
        </w:rPr>
        <w:t>5.</w:t>
      </w:r>
      <w:r>
        <w:rPr>
          <w:sz w:val="16"/>
        </w:rPr>
        <w:tab/>
        <w:t>Janitorial services</w:t>
      </w:r>
    </w:p>
    <w:p w14:paraId="4C3E8D68" w14:textId="77777777" w:rsidR="00000000" w:rsidRDefault="004D5B92">
      <w:pPr>
        <w:tabs>
          <w:tab w:val="left" w:pos="450"/>
        </w:tabs>
        <w:suppressAutoHyphens/>
        <w:ind w:left="450" w:hanging="450"/>
        <w:rPr>
          <w:sz w:val="16"/>
        </w:rPr>
      </w:pPr>
      <w:r>
        <w:rPr>
          <w:sz w:val="16"/>
        </w:rPr>
        <w:t>6.</w:t>
      </w:r>
      <w:r>
        <w:rPr>
          <w:sz w:val="16"/>
        </w:rPr>
        <w:tab/>
        <w:t>Miscellaneous solvent use (degreasing &amp; lubrication)</w:t>
      </w:r>
    </w:p>
    <w:p w14:paraId="16C3AB52" w14:textId="77777777" w:rsidR="00000000" w:rsidRDefault="004D5B92">
      <w:pPr>
        <w:tabs>
          <w:tab w:val="left" w:pos="450"/>
        </w:tabs>
        <w:suppressAutoHyphens/>
        <w:ind w:left="450" w:hanging="450"/>
        <w:rPr>
          <w:sz w:val="16"/>
        </w:rPr>
      </w:pPr>
      <w:r>
        <w:rPr>
          <w:sz w:val="16"/>
        </w:rPr>
        <w:t>7.</w:t>
      </w:r>
      <w:r>
        <w:rPr>
          <w:sz w:val="16"/>
        </w:rPr>
        <w:tab/>
        <w:t>Sweeping (Floor Sweep)</w:t>
      </w:r>
    </w:p>
    <w:p w14:paraId="6B9028C7" w14:textId="77777777" w:rsidR="00000000" w:rsidRDefault="004D5B92">
      <w:pPr>
        <w:tabs>
          <w:tab w:val="left" w:pos="450"/>
        </w:tabs>
        <w:suppressAutoHyphens/>
        <w:ind w:left="450" w:hanging="450"/>
        <w:rPr>
          <w:sz w:val="16"/>
        </w:rPr>
      </w:pPr>
      <w:r>
        <w:rPr>
          <w:sz w:val="16"/>
        </w:rPr>
        <w:t>8.</w:t>
      </w:r>
      <w:r>
        <w:rPr>
          <w:sz w:val="16"/>
        </w:rPr>
        <w:tab/>
        <w:t>Insulation installing or removal (non-asbes</w:t>
      </w:r>
      <w:r>
        <w:rPr>
          <w:sz w:val="16"/>
        </w:rPr>
        <w:softHyphen/>
        <w:t>tos)</w:t>
      </w:r>
    </w:p>
    <w:p w14:paraId="147938C8" w14:textId="77777777" w:rsidR="00000000" w:rsidRDefault="004D5B92">
      <w:pPr>
        <w:tabs>
          <w:tab w:val="left" w:pos="450"/>
        </w:tabs>
        <w:suppressAutoHyphens/>
        <w:ind w:left="450" w:hanging="450"/>
        <w:rPr>
          <w:sz w:val="16"/>
        </w:rPr>
      </w:pPr>
      <w:r>
        <w:rPr>
          <w:sz w:val="16"/>
        </w:rPr>
        <w:t>9.</w:t>
      </w:r>
      <w:r>
        <w:rPr>
          <w:sz w:val="16"/>
        </w:rPr>
        <w:tab/>
        <w:t>Acid washing (maintenance cleaning)</w:t>
      </w:r>
    </w:p>
    <w:p w14:paraId="09840615" w14:textId="77777777" w:rsidR="00000000" w:rsidRDefault="004D5B92">
      <w:pPr>
        <w:tabs>
          <w:tab w:val="left" w:pos="450"/>
        </w:tabs>
        <w:suppressAutoHyphens/>
        <w:ind w:left="450" w:hanging="450"/>
        <w:rPr>
          <w:sz w:val="16"/>
        </w:rPr>
      </w:pPr>
      <w:r>
        <w:rPr>
          <w:sz w:val="16"/>
        </w:rPr>
        <w:t>10.</w:t>
      </w:r>
      <w:r>
        <w:rPr>
          <w:sz w:val="16"/>
        </w:rPr>
        <w:tab/>
        <w:t>Caustic washing (maintenan</w:t>
      </w:r>
      <w:r>
        <w:rPr>
          <w:sz w:val="16"/>
        </w:rPr>
        <w:t>ce cleaning)</w:t>
      </w:r>
    </w:p>
    <w:p w14:paraId="28EA1AAA" w14:textId="77777777" w:rsidR="00000000" w:rsidRDefault="004D5B92">
      <w:pPr>
        <w:tabs>
          <w:tab w:val="left" w:pos="450"/>
        </w:tabs>
        <w:suppressAutoHyphens/>
        <w:ind w:left="450" w:hanging="450"/>
        <w:rPr>
          <w:sz w:val="16"/>
        </w:rPr>
      </w:pPr>
      <w:r>
        <w:rPr>
          <w:sz w:val="16"/>
        </w:rPr>
        <w:t>11.</w:t>
      </w:r>
      <w:r>
        <w:rPr>
          <w:sz w:val="16"/>
        </w:rPr>
        <w:tab/>
        <w:t>Abrasive blasting</w:t>
      </w:r>
    </w:p>
    <w:p w14:paraId="380DA6BA" w14:textId="77777777" w:rsidR="00000000" w:rsidRDefault="004D5B92">
      <w:pPr>
        <w:tabs>
          <w:tab w:val="left" w:pos="450"/>
        </w:tabs>
        <w:suppressAutoHyphens/>
        <w:ind w:left="450" w:hanging="450"/>
        <w:rPr>
          <w:sz w:val="16"/>
        </w:rPr>
      </w:pPr>
      <w:r>
        <w:rPr>
          <w:sz w:val="16"/>
        </w:rPr>
        <w:t>12.</w:t>
      </w:r>
      <w:r>
        <w:rPr>
          <w:sz w:val="16"/>
        </w:rPr>
        <w:tab/>
        <w:t>Water washing or blasting</w:t>
      </w:r>
    </w:p>
    <w:p w14:paraId="7EC20588" w14:textId="77777777" w:rsidR="00000000" w:rsidRDefault="004D5B92">
      <w:pPr>
        <w:tabs>
          <w:tab w:val="left" w:pos="450"/>
        </w:tabs>
        <w:suppressAutoHyphens/>
        <w:ind w:left="450" w:hanging="450"/>
        <w:rPr>
          <w:sz w:val="16"/>
        </w:rPr>
      </w:pPr>
      <w:r>
        <w:rPr>
          <w:sz w:val="16"/>
        </w:rPr>
        <w:t>13.</w:t>
      </w:r>
      <w:r>
        <w:rPr>
          <w:sz w:val="16"/>
        </w:rPr>
        <w:tab/>
        <w:t>Steam cleaning</w:t>
      </w:r>
    </w:p>
    <w:p w14:paraId="745B3C0C" w14:textId="77777777" w:rsidR="00000000" w:rsidRDefault="004D5B92">
      <w:pPr>
        <w:tabs>
          <w:tab w:val="left" w:pos="450"/>
        </w:tabs>
        <w:suppressAutoHyphens/>
        <w:ind w:left="450" w:hanging="450"/>
        <w:rPr>
          <w:sz w:val="16"/>
        </w:rPr>
      </w:pPr>
      <w:r>
        <w:rPr>
          <w:sz w:val="16"/>
        </w:rPr>
        <w:t>14.</w:t>
      </w:r>
      <w:r>
        <w:rPr>
          <w:sz w:val="16"/>
        </w:rPr>
        <w:tab/>
        <w:t>Application of refractory &amp; insulation (calcium silicate, etc.)</w:t>
      </w:r>
    </w:p>
    <w:p w14:paraId="6B1B8C1F" w14:textId="77777777" w:rsidR="00000000" w:rsidRDefault="004D5B92">
      <w:pPr>
        <w:tabs>
          <w:tab w:val="left" w:pos="450"/>
        </w:tabs>
        <w:suppressAutoHyphens/>
        <w:ind w:left="450" w:hanging="450"/>
        <w:rPr>
          <w:sz w:val="16"/>
        </w:rPr>
      </w:pPr>
      <w:r>
        <w:rPr>
          <w:sz w:val="16"/>
        </w:rPr>
        <w:t>15.</w:t>
      </w:r>
      <w:r>
        <w:rPr>
          <w:sz w:val="16"/>
        </w:rPr>
        <w:tab/>
        <w:t>Welding, brazing, soldering for maintenance purposes</w:t>
      </w:r>
    </w:p>
    <w:p w14:paraId="1ADB7388" w14:textId="77777777" w:rsidR="00000000" w:rsidRDefault="004D5B92">
      <w:pPr>
        <w:tabs>
          <w:tab w:val="left" w:pos="450"/>
        </w:tabs>
        <w:suppressAutoHyphens/>
        <w:ind w:left="450" w:hanging="450"/>
        <w:rPr>
          <w:sz w:val="16"/>
        </w:rPr>
      </w:pPr>
      <w:r>
        <w:rPr>
          <w:sz w:val="16"/>
        </w:rPr>
        <w:t>16.</w:t>
      </w:r>
      <w:r>
        <w:rPr>
          <w:sz w:val="16"/>
        </w:rPr>
        <w:tab/>
        <w:t>Use of adhesives for maintenance purposes</w:t>
      </w:r>
    </w:p>
    <w:p w14:paraId="6FEBDC07" w14:textId="77777777" w:rsidR="00000000" w:rsidRDefault="004D5B92">
      <w:pPr>
        <w:tabs>
          <w:tab w:val="left" w:pos="450"/>
        </w:tabs>
        <w:suppressAutoHyphens/>
        <w:ind w:left="450" w:hanging="450"/>
        <w:rPr>
          <w:sz w:val="16"/>
        </w:rPr>
      </w:pPr>
      <w:r>
        <w:rPr>
          <w:sz w:val="16"/>
        </w:rPr>
        <w:t>17.</w:t>
      </w:r>
      <w:r>
        <w:rPr>
          <w:sz w:val="16"/>
        </w:rPr>
        <w:tab/>
        <w:t>Grinding, cutting, sanding for maintenance purposes</w:t>
      </w:r>
    </w:p>
    <w:p w14:paraId="4664FE84" w14:textId="77777777" w:rsidR="00000000" w:rsidRDefault="004D5B92">
      <w:pPr>
        <w:tabs>
          <w:tab w:val="left" w:pos="450"/>
        </w:tabs>
        <w:suppressAutoHyphens/>
        <w:ind w:left="450" w:hanging="450"/>
        <w:rPr>
          <w:sz w:val="16"/>
        </w:rPr>
      </w:pPr>
      <w:r>
        <w:rPr>
          <w:sz w:val="16"/>
        </w:rPr>
        <w:t>18.</w:t>
      </w:r>
      <w:r>
        <w:rPr>
          <w:sz w:val="16"/>
        </w:rPr>
        <w:tab/>
        <w:t>Seal replacement (i.e., manhole gaskets)</w:t>
      </w:r>
    </w:p>
    <w:p w14:paraId="2B84DF1A" w14:textId="77777777" w:rsidR="00000000" w:rsidRDefault="004D5B92">
      <w:pPr>
        <w:tabs>
          <w:tab w:val="left" w:pos="450"/>
        </w:tabs>
        <w:suppressAutoHyphens/>
        <w:ind w:left="450" w:hanging="450"/>
        <w:rPr>
          <w:sz w:val="16"/>
        </w:rPr>
      </w:pPr>
      <w:r>
        <w:rPr>
          <w:sz w:val="16"/>
        </w:rPr>
        <w:t>19.</w:t>
      </w:r>
      <w:r>
        <w:rPr>
          <w:sz w:val="16"/>
        </w:rPr>
        <w:tab/>
        <w:t>Removal of basic sediment &amp; water from collection/storage systems (i.e., clarifiers)</w:t>
      </w:r>
    </w:p>
    <w:p w14:paraId="236FB76C" w14:textId="77777777" w:rsidR="00000000" w:rsidRDefault="004D5B92">
      <w:pPr>
        <w:tabs>
          <w:tab w:val="left" w:pos="450"/>
        </w:tabs>
        <w:suppressAutoHyphens/>
        <w:ind w:left="450" w:hanging="450"/>
        <w:rPr>
          <w:sz w:val="16"/>
        </w:rPr>
      </w:pPr>
      <w:r>
        <w:rPr>
          <w:sz w:val="16"/>
        </w:rPr>
        <w:t>20.</w:t>
      </w:r>
      <w:r>
        <w:rPr>
          <w:sz w:val="16"/>
        </w:rPr>
        <w:tab/>
        <w:t>Roof coating, service, and repair</w:t>
      </w:r>
    </w:p>
    <w:p w14:paraId="0FDC6EF2" w14:textId="77777777" w:rsidR="00000000" w:rsidRDefault="004D5B92">
      <w:pPr>
        <w:tabs>
          <w:tab w:val="left" w:pos="450"/>
        </w:tabs>
        <w:suppressAutoHyphens/>
        <w:ind w:left="450" w:hanging="450"/>
        <w:rPr>
          <w:sz w:val="16"/>
        </w:rPr>
      </w:pPr>
      <w:r>
        <w:rPr>
          <w:sz w:val="16"/>
        </w:rPr>
        <w:t>21.</w:t>
      </w:r>
      <w:r>
        <w:rPr>
          <w:sz w:val="16"/>
        </w:rPr>
        <w:tab/>
        <w:t xml:space="preserve">Hydraulic or hydrostatic </w:t>
      </w:r>
      <w:r>
        <w:rPr>
          <w:sz w:val="16"/>
        </w:rPr>
        <w:t>testing</w:t>
      </w:r>
    </w:p>
    <w:p w14:paraId="1699030C" w14:textId="77777777" w:rsidR="00000000" w:rsidRDefault="004D5B92">
      <w:pPr>
        <w:tabs>
          <w:tab w:val="left" w:pos="450"/>
        </w:tabs>
        <w:suppressAutoHyphens/>
        <w:ind w:left="450" w:hanging="450"/>
        <w:rPr>
          <w:sz w:val="16"/>
        </w:rPr>
      </w:pPr>
      <w:r>
        <w:rPr>
          <w:sz w:val="16"/>
        </w:rPr>
        <w:t>22.</w:t>
      </w:r>
      <w:r>
        <w:rPr>
          <w:sz w:val="16"/>
        </w:rPr>
        <w:tab/>
        <w:t>Plastic or fiberglass welding or repair</w:t>
      </w:r>
    </w:p>
    <w:p w14:paraId="0716A1A1" w14:textId="77777777" w:rsidR="00000000" w:rsidRDefault="004D5B92">
      <w:pPr>
        <w:tabs>
          <w:tab w:val="left" w:pos="450"/>
        </w:tabs>
        <w:suppressAutoHyphens/>
        <w:ind w:left="450" w:hanging="450"/>
        <w:rPr>
          <w:sz w:val="16"/>
        </w:rPr>
      </w:pPr>
      <w:r>
        <w:rPr>
          <w:sz w:val="16"/>
        </w:rPr>
        <w:t>23.</w:t>
      </w:r>
      <w:r>
        <w:rPr>
          <w:sz w:val="16"/>
        </w:rPr>
        <w:tab/>
        <w:t>Paving of roads, parking lots, and other areas</w:t>
      </w:r>
    </w:p>
    <w:p w14:paraId="0A434ECB" w14:textId="77777777" w:rsidR="00000000" w:rsidRDefault="004D5B92">
      <w:pPr>
        <w:tabs>
          <w:tab w:val="left" w:pos="450"/>
        </w:tabs>
        <w:suppressAutoHyphens/>
        <w:ind w:left="450" w:hanging="450"/>
        <w:rPr>
          <w:sz w:val="16"/>
        </w:rPr>
      </w:pPr>
      <w:r>
        <w:rPr>
          <w:sz w:val="16"/>
        </w:rPr>
        <w:t>24.</w:t>
      </w:r>
      <w:r>
        <w:rPr>
          <w:sz w:val="16"/>
        </w:rPr>
        <w:tab/>
        <w:t>Office emissions (photocopying, blueprint copying, photograph processes)</w:t>
      </w:r>
    </w:p>
    <w:p w14:paraId="53328927" w14:textId="77777777" w:rsidR="00000000" w:rsidRDefault="004D5B92">
      <w:pPr>
        <w:tabs>
          <w:tab w:val="left" w:pos="450"/>
        </w:tabs>
        <w:suppressAutoHyphens/>
        <w:ind w:left="450" w:hanging="450"/>
        <w:rPr>
          <w:sz w:val="16"/>
        </w:rPr>
      </w:pPr>
      <w:r>
        <w:rPr>
          <w:sz w:val="16"/>
        </w:rPr>
        <w:t>25.</w:t>
      </w:r>
      <w:r>
        <w:rPr>
          <w:sz w:val="16"/>
        </w:rPr>
        <w:tab/>
        <w:t>Outdoor recreational emissions (campfires, barbecue pits)</w:t>
      </w:r>
    </w:p>
    <w:p w14:paraId="54C47AFA" w14:textId="77777777" w:rsidR="00000000" w:rsidRDefault="004D5B92">
      <w:pPr>
        <w:tabs>
          <w:tab w:val="left" w:pos="450"/>
        </w:tabs>
        <w:suppressAutoHyphens/>
        <w:ind w:left="450" w:hanging="450"/>
        <w:rPr>
          <w:sz w:val="16"/>
        </w:rPr>
      </w:pPr>
      <w:r>
        <w:rPr>
          <w:sz w:val="16"/>
        </w:rPr>
        <w:t>26.</w:t>
      </w:r>
      <w:r>
        <w:rPr>
          <w:sz w:val="16"/>
        </w:rPr>
        <w:tab/>
        <w:t>Fireplaces for heat &amp; recreation</w:t>
      </w:r>
    </w:p>
    <w:p w14:paraId="10AEB28C" w14:textId="77777777" w:rsidR="00000000" w:rsidRDefault="004D5B92">
      <w:pPr>
        <w:tabs>
          <w:tab w:val="left" w:pos="450"/>
        </w:tabs>
        <w:suppressAutoHyphens/>
        <w:ind w:left="450" w:hanging="450"/>
        <w:rPr>
          <w:sz w:val="16"/>
        </w:rPr>
      </w:pPr>
      <w:r>
        <w:rPr>
          <w:sz w:val="16"/>
        </w:rPr>
        <w:t>27.</w:t>
      </w:r>
      <w:r>
        <w:rPr>
          <w:sz w:val="16"/>
        </w:rPr>
        <w:tab/>
        <w:t>Outdoor non-plumbed restroom facilities (port-a-potties)</w:t>
      </w:r>
    </w:p>
    <w:p w14:paraId="190463A7" w14:textId="77777777" w:rsidR="00000000" w:rsidRDefault="004D5B92">
      <w:pPr>
        <w:tabs>
          <w:tab w:val="left" w:pos="450"/>
        </w:tabs>
        <w:suppressAutoHyphens/>
        <w:ind w:left="450" w:hanging="450"/>
        <w:rPr>
          <w:sz w:val="16"/>
        </w:rPr>
      </w:pPr>
      <w:r>
        <w:rPr>
          <w:sz w:val="16"/>
        </w:rPr>
        <w:t>28.</w:t>
      </w:r>
      <w:r>
        <w:rPr>
          <w:sz w:val="16"/>
        </w:rPr>
        <w:tab/>
        <w:t>Open burning for the purpose of land management (must get permission from Air Quality Enforcement even though exempt from permitting)</w:t>
      </w:r>
    </w:p>
    <w:p w14:paraId="586FB962" w14:textId="77777777" w:rsidR="00000000" w:rsidRDefault="004D5B92">
      <w:pPr>
        <w:tabs>
          <w:tab w:val="left" w:pos="450"/>
        </w:tabs>
        <w:suppressAutoHyphens/>
        <w:ind w:left="450" w:hanging="450"/>
        <w:rPr>
          <w:sz w:val="16"/>
        </w:rPr>
      </w:pPr>
      <w:r>
        <w:rPr>
          <w:sz w:val="16"/>
        </w:rPr>
        <w:t>29.</w:t>
      </w:r>
      <w:r>
        <w:rPr>
          <w:sz w:val="16"/>
        </w:rPr>
        <w:tab/>
        <w:t>Air conditioning or comfort ve</w:t>
      </w:r>
      <w:r>
        <w:rPr>
          <w:sz w:val="16"/>
        </w:rPr>
        <w:t>ntilation systems, to include space heating, not regulated under Title VI of the Clean Air Act</w:t>
      </w:r>
    </w:p>
    <w:p w14:paraId="5127DBE3" w14:textId="77777777" w:rsidR="00000000" w:rsidRDefault="004D5B92">
      <w:pPr>
        <w:tabs>
          <w:tab w:val="left" w:pos="450"/>
        </w:tabs>
        <w:suppressAutoHyphens/>
        <w:ind w:left="450" w:hanging="450"/>
        <w:rPr>
          <w:sz w:val="16"/>
        </w:rPr>
      </w:pPr>
      <w:r>
        <w:rPr>
          <w:sz w:val="16"/>
        </w:rPr>
        <w:t>30.</w:t>
      </w:r>
      <w:r>
        <w:rPr>
          <w:sz w:val="16"/>
        </w:rPr>
        <w:tab/>
        <w:t xml:space="preserve">Emissions from laundry care equipment processing bedding, clothing or other fabric items.  These include dryers, extractors, &amp; tumblers. </w:t>
      </w:r>
      <w:r>
        <w:rPr>
          <w:b/>
          <w:sz w:val="16"/>
        </w:rPr>
        <w:t>NOT CLEANING OPERATIONS USING PERCHLOROETHYLENE OR PETROLEUM SOLVENTS (i.e.,dry cleaning)</w:t>
      </w:r>
    </w:p>
    <w:p w14:paraId="012B73E7" w14:textId="77777777" w:rsidR="00000000" w:rsidRDefault="004D5B92">
      <w:pPr>
        <w:tabs>
          <w:tab w:val="left" w:pos="450"/>
        </w:tabs>
        <w:suppressAutoHyphens/>
        <w:ind w:left="450" w:hanging="450"/>
        <w:rPr>
          <w:sz w:val="16"/>
        </w:rPr>
      </w:pPr>
      <w:r>
        <w:rPr>
          <w:sz w:val="16"/>
        </w:rPr>
        <w:t>31.</w:t>
      </w:r>
      <w:r>
        <w:rPr>
          <w:sz w:val="16"/>
        </w:rPr>
        <w:tab/>
        <w:t>Surface coating for maintenance purposes such as roll/brush/pad coating, painting with aerosol cans, spray airless, and conventional spray painting</w:t>
      </w:r>
    </w:p>
    <w:p w14:paraId="7B0A0FA0" w14:textId="77777777" w:rsidR="00000000" w:rsidRDefault="004D5B92">
      <w:pPr>
        <w:tabs>
          <w:tab w:val="left" w:pos="450"/>
        </w:tabs>
        <w:suppressAutoHyphens/>
        <w:ind w:left="450" w:hanging="450"/>
        <w:rPr>
          <w:sz w:val="16"/>
        </w:rPr>
      </w:pPr>
      <w:r>
        <w:rPr>
          <w:sz w:val="16"/>
        </w:rPr>
        <w:t>32.</w:t>
      </w:r>
      <w:r>
        <w:rPr>
          <w:sz w:val="16"/>
        </w:rPr>
        <w:tab/>
        <w:t xml:space="preserve">Emissions from lube oil, seal </w:t>
      </w:r>
      <w:r>
        <w:rPr>
          <w:sz w:val="16"/>
        </w:rPr>
        <w:t>oil, or hydraulic fluid storage tanks and equipment as long as not emitting VOCs or HAPs</w:t>
      </w:r>
    </w:p>
    <w:p w14:paraId="4C065B7F" w14:textId="77777777" w:rsidR="00000000" w:rsidRDefault="004D5B92">
      <w:pPr>
        <w:tabs>
          <w:tab w:val="left" w:pos="450"/>
        </w:tabs>
        <w:suppressAutoHyphens/>
        <w:ind w:left="450" w:hanging="450"/>
        <w:rPr>
          <w:sz w:val="16"/>
        </w:rPr>
      </w:pPr>
      <w:r>
        <w:rPr>
          <w:sz w:val="16"/>
        </w:rPr>
        <w:t>33.</w:t>
      </w:r>
      <w:r>
        <w:rPr>
          <w:sz w:val="16"/>
        </w:rPr>
        <w:tab/>
        <w:t>Lubricating pumps, sumps, and systems</w:t>
      </w:r>
    </w:p>
    <w:p w14:paraId="2AF0EB95" w14:textId="77777777" w:rsidR="00000000" w:rsidRDefault="004D5B92">
      <w:pPr>
        <w:tabs>
          <w:tab w:val="left" w:pos="450"/>
        </w:tabs>
        <w:suppressAutoHyphens/>
        <w:ind w:left="450" w:hanging="450"/>
        <w:rPr>
          <w:sz w:val="16"/>
        </w:rPr>
      </w:pPr>
      <w:r>
        <w:rPr>
          <w:sz w:val="16"/>
        </w:rPr>
        <w:t>34.</w:t>
      </w:r>
      <w:r>
        <w:rPr>
          <w:sz w:val="16"/>
        </w:rPr>
        <w:tab/>
        <w:t>Fuel/VOC storage tanks with less than or equal to 1000 gallons capacity having a true vapor pressure at storage conditions less than 1.5 psia.  This includes Fuel Oils Nos. 2 - 6, Nos. 2-GO - 4-GO, Diesel Fuel Oils Nos. 2-D - 4-D, and Kerosene.</w:t>
      </w:r>
    </w:p>
    <w:p w14:paraId="778A81CD" w14:textId="77777777" w:rsidR="00000000" w:rsidRDefault="004D5B92">
      <w:pPr>
        <w:tabs>
          <w:tab w:val="left" w:pos="450"/>
        </w:tabs>
        <w:suppressAutoHyphens/>
        <w:ind w:left="450" w:hanging="450"/>
        <w:rPr>
          <w:sz w:val="16"/>
        </w:rPr>
      </w:pPr>
      <w:r>
        <w:rPr>
          <w:sz w:val="16"/>
        </w:rPr>
        <w:t>35.</w:t>
      </w:r>
      <w:r>
        <w:rPr>
          <w:sz w:val="16"/>
        </w:rPr>
        <w:tab/>
        <w:t>Storage and use of chemicals unless otherwise regulated by an applicable state or federal regulation. These chemicals include, b</w:t>
      </w:r>
      <w:r>
        <w:rPr>
          <w:sz w:val="16"/>
        </w:rPr>
        <w:t>ut not limited to: alum, ammonia, biocides, corrosion inhibitors, dechlorination chemicals, inorganic salts, acids or bases to include caustic and sulfuric acid, coagulants, flocculants, precipitants, surfactants, anti-foam chemicals, sealing inhibitors, oxygen scavengers, phosphates, polyelectrolytes, limestone slurry, lime and lime slurry, flue gas desulfurization system slurry, and sulfur slurry; propane and acetylene under pressure</w:t>
      </w:r>
    </w:p>
    <w:p w14:paraId="17A28B0A" w14:textId="77777777" w:rsidR="00000000" w:rsidRDefault="004D5B92">
      <w:pPr>
        <w:tabs>
          <w:tab w:val="left" w:pos="450"/>
        </w:tabs>
        <w:suppressAutoHyphens/>
        <w:ind w:left="450" w:hanging="450"/>
        <w:rPr>
          <w:sz w:val="16"/>
        </w:rPr>
      </w:pPr>
      <w:r>
        <w:rPr>
          <w:sz w:val="16"/>
        </w:rPr>
        <w:t>36.</w:t>
      </w:r>
      <w:r>
        <w:rPr>
          <w:sz w:val="16"/>
        </w:rPr>
        <w:tab/>
        <w:t>Mobile source emissions from cars, trucks, forklifts, courier vehicl</w:t>
      </w:r>
      <w:r>
        <w:rPr>
          <w:sz w:val="16"/>
        </w:rPr>
        <w:t>es, front loaders, graders, cranes, carts, hydrostatic and hydraulic testing equipment, maintenance trucks, helicopters, locomotives, marine vessels, portable generators moveable by hand, portable pumps, portable air compressors, portable welding machines, and portable fuel tanks</w:t>
      </w:r>
    </w:p>
    <w:p w14:paraId="51BCB1F5" w14:textId="77777777" w:rsidR="00000000" w:rsidRDefault="004D5B92">
      <w:pPr>
        <w:tabs>
          <w:tab w:val="left" w:pos="450"/>
        </w:tabs>
        <w:suppressAutoHyphens/>
        <w:ind w:left="450" w:hanging="450"/>
        <w:rPr>
          <w:sz w:val="16"/>
        </w:rPr>
      </w:pPr>
      <w:r>
        <w:rPr>
          <w:sz w:val="16"/>
        </w:rPr>
        <w:t>37.</w:t>
      </w:r>
      <w:r>
        <w:rPr>
          <w:sz w:val="16"/>
        </w:rPr>
        <w:tab/>
        <w:t>Other on and off road mobile sources (i.e. coal stacker &amp; reclaimer)</w:t>
      </w:r>
    </w:p>
    <w:p w14:paraId="4F03EE1A" w14:textId="77777777" w:rsidR="00000000" w:rsidRDefault="004D5B92">
      <w:pPr>
        <w:tabs>
          <w:tab w:val="left" w:pos="450"/>
        </w:tabs>
        <w:suppressAutoHyphens/>
        <w:ind w:left="450" w:hanging="450"/>
        <w:rPr>
          <w:sz w:val="16"/>
        </w:rPr>
      </w:pPr>
      <w:r>
        <w:rPr>
          <w:sz w:val="16"/>
        </w:rPr>
        <w:t>38.</w:t>
      </w:r>
      <w:r>
        <w:rPr>
          <w:sz w:val="16"/>
        </w:rPr>
        <w:tab/>
        <w:t>Well servicing/workover rigs and associated equipment</w:t>
      </w:r>
    </w:p>
    <w:p w14:paraId="64D23D13" w14:textId="77777777" w:rsidR="00000000" w:rsidRDefault="004D5B92">
      <w:pPr>
        <w:tabs>
          <w:tab w:val="left" w:pos="450"/>
        </w:tabs>
        <w:suppressAutoHyphens/>
        <w:ind w:left="450" w:hanging="450"/>
        <w:rPr>
          <w:sz w:val="16"/>
        </w:rPr>
      </w:pPr>
      <w:r>
        <w:rPr>
          <w:sz w:val="16"/>
        </w:rPr>
        <w:t>39.</w:t>
      </w:r>
      <w:r>
        <w:rPr>
          <w:sz w:val="16"/>
        </w:rPr>
        <w:tab/>
        <w:t>Well drilling rigs and associated equipment</w:t>
      </w:r>
    </w:p>
    <w:p w14:paraId="707DF5BD" w14:textId="77777777" w:rsidR="00000000" w:rsidRDefault="004D5B92">
      <w:pPr>
        <w:tabs>
          <w:tab w:val="left" w:pos="450"/>
        </w:tabs>
        <w:suppressAutoHyphens/>
        <w:ind w:left="450" w:hanging="450"/>
        <w:rPr>
          <w:sz w:val="16"/>
        </w:rPr>
      </w:pPr>
      <w:r>
        <w:rPr>
          <w:sz w:val="16"/>
        </w:rPr>
        <w:t>40.</w:t>
      </w:r>
      <w:r>
        <w:rPr>
          <w:sz w:val="16"/>
        </w:rPr>
        <w:tab/>
        <w:t>Aircraft ground support (AGE) equipment, includi</w:t>
      </w:r>
      <w:r>
        <w:rPr>
          <w:sz w:val="16"/>
        </w:rPr>
        <w:t>ng but not limited to portable power generators, lights, and HVAC support</w:t>
      </w:r>
    </w:p>
    <w:p w14:paraId="2B494CD2" w14:textId="77777777" w:rsidR="00000000" w:rsidRDefault="004D5B92">
      <w:pPr>
        <w:tabs>
          <w:tab w:val="left" w:pos="450"/>
        </w:tabs>
        <w:suppressAutoHyphens/>
        <w:ind w:left="450" w:hanging="450"/>
        <w:rPr>
          <w:sz w:val="16"/>
        </w:rPr>
      </w:pPr>
      <w:r>
        <w:rPr>
          <w:sz w:val="16"/>
        </w:rPr>
        <w:t>41.</w:t>
      </w:r>
      <w:r>
        <w:rPr>
          <w:sz w:val="16"/>
        </w:rPr>
        <w:tab/>
        <w:t>Vehicle exhaust from maintenance or repair shops</w:t>
      </w:r>
    </w:p>
    <w:p w14:paraId="3614E331" w14:textId="77777777" w:rsidR="00000000" w:rsidRDefault="004D5B92">
      <w:pPr>
        <w:tabs>
          <w:tab w:val="left" w:pos="450"/>
        </w:tabs>
        <w:suppressAutoHyphens/>
        <w:ind w:left="450" w:hanging="450"/>
        <w:rPr>
          <w:sz w:val="16"/>
        </w:rPr>
      </w:pPr>
      <w:r>
        <w:rPr>
          <w:sz w:val="16"/>
        </w:rPr>
        <w:t>42.</w:t>
      </w:r>
      <w:r>
        <w:rPr>
          <w:sz w:val="16"/>
        </w:rPr>
        <w:tab/>
      </w:r>
      <w:r>
        <w:rPr>
          <w:spacing w:val="-2"/>
          <w:sz w:val="16"/>
        </w:rPr>
        <w:t>Storage and use of products or equipment for maintaining motor vehicles operated at the site (including but not limited to antifreeze and fuel additives) not regulated under Title VI, CFC rules)</w:t>
      </w:r>
    </w:p>
    <w:p w14:paraId="5A5C8C8A" w14:textId="77777777" w:rsidR="00000000" w:rsidRDefault="004D5B92">
      <w:pPr>
        <w:tabs>
          <w:tab w:val="left" w:pos="450"/>
        </w:tabs>
        <w:suppressAutoHyphens/>
        <w:ind w:left="450" w:hanging="450"/>
        <w:rPr>
          <w:sz w:val="16"/>
        </w:rPr>
      </w:pPr>
      <w:r>
        <w:rPr>
          <w:sz w:val="16"/>
        </w:rPr>
        <w:t>43.</w:t>
      </w:r>
      <w:r>
        <w:rPr>
          <w:sz w:val="16"/>
        </w:rPr>
        <w:tab/>
        <w:t>Analysis/laboratory activities emissions from the following: air contaminant detectors, air contaminant recorders, combustion controllers, combustion shut-off devices, product analyz</w:t>
      </w:r>
      <w:r>
        <w:rPr>
          <w:sz w:val="16"/>
        </w:rPr>
        <w:t xml:space="preserve">ers, laboratory analyzers, continuous emissions monitors, other analyzers (water quality), and emissions associated with sampling activities.  Also, emissions from bench scale laboratory equipment and laboratory equipment used exclusively for chemical and physical analysis, including assorted vacuum producing devices and vents but </w:t>
      </w:r>
      <w:r>
        <w:rPr>
          <w:b/>
          <w:sz w:val="16"/>
        </w:rPr>
        <w:t>NOT</w:t>
      </w:r>
      <w:r>
        <w:rPr>
          <w:sz w:val="16"/>
        </w:rPr>
        <w:t xml:space="preserve"> lab fume hoods or vents</w:t>
      </w:r>
    </w:p>
    <w:p w14:paraId="2B887DC0" w14:textId="77777777" w:rsidR="00000000" w:rsidRDefault="004D5B92">
      <w:pPr>
        <w:tabs>
          <w:tab w:val="left" w:pos="450"/>
        </w:tabs>
        <w:suppressAutoHyphens/>
        <w:ind w:left="450" w:hanging="450"/>
        <w:rPr>
          <w:sz w:val="16"/>
        </w:rPr>
      </w:pPr>
      <w:r>
        <w:rPr>
          <w:sz w:val="16"/>
        </w:rPr>
        <w:t>44.</w:t>
      </w:r>
      <w:r>
        <w:rPr>
          <w:sz w:val="16"/>
        </w:rPr>
        <w:tab/>
        <w:t>Emissions from non-contact cooling towers (cooling water that has not been in contact with other materials or fluids containing regulated air pollu</w:t>
      </w:r>
      <w:r>
        <w:rPr>
          <w:sz w:val="16"/>
        </w:rPr>
        <w:t>tants)</w:t>
      </w:r>
    </w:p>
    <w:p w14:paraId="2E4CECA4" w14:textId="77777777" w:rsidR="00000000" w:rsidRDefault="004D5B92">
      <w:pPr>
        <w:tabs>
          <w:tab w:val="left" w:pos="450"/>
        </w:tabs>
        <w:suppressAutoHyphens/>
        <w:ind w:left="450" w:hanging="450"/>
        <w:rPr>
          <w:sz w:val="16"/>
        </w:rPr>
      </w:pPr>
      <w:r>
        <w:rPr>
          <w:sz w:val="16"/>
        </w:rPr>
        <w:t>45.</w:t>
      </w:r>
      <w:r>
        <w:rPr>
          <w:sz w:val="16"/>
        </w:rPr>
        <w:tab/>
        <w:t>Emissions from tanks containing separated water produced from oil and gas operations</w:t>
      </w:r>
    </w:p>
    <w:p w14:paraId="581F2AC4" w14:textId="77777777" w:rsidR="00000000" w:rsidRDefault="004D5B92">
      <w:pPr>
        <w:tabs>
          <w:tab w:val="left" w:pos="450"/>
        </w:tabs>
        <w:suppressAutoHyphens/>
        <w:ind w:left="450" w:hanging="450"/>
        <w:rPr>
          <w:sz w:val="16"/>
        </w:rPr>
      </w:pPr>
      <w:r>
        <w:rPr>
          <w:sz w:val="16"/>
        </w:rPr>
        <w:t>46.</w:t>
      </w:r>
      <w:r>
        <w:rPr>
          <w:sz w:val="16"/>
        </w:rPr>
        <w:tab/>
        <w:t>Water and wastewater treatment and transportation system</w:t>
      </w:r>
    </w:p>
    <w:p w14:paraId="3EB87D37" w14:textId="77777777" w:rsidR="00000000" w:rsidRDefault="004D5B92">
      <w:pPr>
        <w:tabs>
          <w:tab w:val="left" w:pos="450"/>
        </w:tabs>
        <w:suppressAutoHyphens/>
        <w:ind w:left="450" w:hanging="450"/>
        <w:rPr>
          <w:sz w:val="16"/>
        </w:rPr>
      </w:pPr>
      <w:r>
        <w:rPr>
          <w:sz w:val="16"/>
        </w:rPr>
        <w:t>47.</w:t>
      </w:r>
      <w:r>
        <w:rPr>
          <w:sz w:val="16"/>
        </w:rPr>
        <w:tab/>
        <w:t>Pit, ponds, sumps, or wastewater conveyance facilities</w:t>
      </w:r>
    </w:p>
    <w:p w14:paraId="46A882EB" w14:textId="77777777" w:rsidR="00000000" w:rsidRDefault="004D5B92">
      <w:pPr>
        <w:tabs>
          <w:tab w:val="left" w:pos="450"/>
        </w:tabs>
        <w:suppressAutoHyphens/>
        <w:ind w:left="450" w:hanging="450"/>
        <w:rPr>
          <w:sz w:val="16"/>
        </w:rPr>
      </w:pPr>
      <w:r>
        <w:rPr>
          <w:sz w:val="16"/>
        </w:rPr>
        <w:t>48.</w:t>
      </w:r>
      <w:r>
        <w:rPr>
          <w:sz w:val="16"/>
        </w:rPr>
        <w:tab/>
        <w:t>Emissions from skimmer pits, oil/water separators, and maintenance of filter separators</w:t>
      </w:r>
    </w:p>
    <w:p w14:paraId="49B34657" w14:textId="77777777" w:rsidR="00000000" w:rsidRDefault="004D5B92">
      <w:pPr>
        <w:tabs>
          <w:tab w:val="left" w:pos="450"/>
        </w:tabs>
        <w:suppressAutoHyphens/>
        <w:ind w:left="450" w:hanging="450"/>
        <w:rPr>
          <w:sz w:val="16"/>
        </w:rPr>
      </w:pPr>
      <w:r>
        <w:rPr>
          <w:sz w:val="16"/>
        </w:rPr>
        <w:t>49.</w:t>
      </w:r>
      <w:r>
        <w:rPr>
          <w:sz w:val="16"/>
        </w:rPr>
        <w:tab/>
        <w:t>Emissions from the removal of sludge or sediment from pits, ponds, sumps, or wastewater conveyance facilities</w:t>
      </w:r>
    </w:p>
    <w:p w14:paraId="7D9E50B1" w14:textId="77777777" w:rsidR="00000000" w:rsidRDefault="004D5B92">
      <w:pPr>
        <w:tabs>
          <w:tab w:val="left" w:pos="450"/>
        </w:tabs>
        <w:suppressAutoHyphens/>
        <w:ind w:left="450" w:hanging="450"/>
        <w:rPr>
          <w:sz w:val="16"/>
        </w:rPr>
      </w:pPr>
      <w:r>
        <w:rPr>
          <w:sz w:val="16"/>
        </w:rPr>
        <w:t>50.</w:t>
      </w:r>
      <w:r>
        <w:rPr>
          <w:sz w:val="16"/>
        </w:rPr>
        <w:tab/>
        <w:t>Site assessment work, including but not limited to, the evaluation of waste disposal o</w:t>
      </w:r>
      <w:r>
        <w:rPr>
          <w:sz w:val="16"/>
        </w:rPr>
        <w:t>r remediation sites</w:t>
      </w:r>
    </w:p>
    <w:p w14:paraId="3D8A9561" w14:textId="77777777" w:rsidR="00000000" w:rsidRDefault="004D5B92">
      <w:pPr>
        <w:tabs>
          <w:tab w:val="left" w:pos="450"/>
        </w:tabs>
        <w:suppressAutoHyphens/>
        <w:ind w:left="450" w:hanging="450"/>
        <w:rPr>
          <w:sz w:val="16"/>
        </w:rPr>
      </w:pPr>
      <w:r>
        <w:rPr>
          <w:sz w:val="16"/>
        </w:rPr>
        <w:t>51.</w:t>
      </w:r>
      <w:r>
        <w:rPr>
          <w:sz w:val="16"/>
        </w:rPr>
        <w:tab/>
        <w:t>Emissions from fire or emergency response equipment and training to include use of fire control equipment including equipment for testing and training, engines used exclusively for firefighting, and open burning of materials or fuels associated with firefighting training.  Buildings burned for firefighting training must still adhere to NESHAP for Asbestos.</w:t>
      </w:r>
    </w:p>
    <w:p w14:paraId="0891867B" w14:textId="77777777" w:rsidR="00000000" w:rsidRDefault="004D5B92">
      <w:pPr>
        <w:tabs>
          <w:tab w:val="left" w:pos="450"/>
        </w:tabs>
        <w:suppressAutoHyphens/>
        <w:ind w:left="450" w:hanging="450"/>
        <w:rPr>
          <w:sz w:val="16"/>
        </w:rPr>
      </w:pPr>
      <w:r>
        <w:rPr>
          <w:sz w:val="16"/>
        </w:rPr>
        <w:t>52.</w:t>
      </w:r>
      <w:r>
        <w:rPr>
          <w:sz w:val="16"/>
        </w:rPr>
        <w:tab/>
        <w:t>Emissions from instrument systems utilizing air or natural gas</w:t>
      </w:r>
    </w:p>
    <w:p w14:paraId="51E0C0CC" w14:textId="77777777" w:rsidR="00000000" w:rsidRDefault="004D5B92">
      <w:pPr>
        <w:tabs>
          <w:tab w:val="left" w:pos="450"/>
        </w:tabs>
        <w:suppressAutoHyphens/>
        <w:ind w:left="450" w:hanging="450"/>
        <w:rPr>
          <w:sz w:val="16"/>
        </w:rPr>
      </w:pPr>
      <w:r>
        <w:rPr>
          <w:sz w:val="16"/>
        </w:rPr>
        <w:t>53.</w:t>
      </w:r>
      <w:r>
        <w:rPr>
          <w:sz w:val="16"/>
        </w:rPr>
        <w:tab/>
        <w:t>Emissions from battery recharging areas</w:t>
      </w:r>
    </w:p>
    <w:p w14:paraId="36514114" w14:textId="77777777" w:rsidR="00000000" w:rsidRDefault="004D5B92">
      <w:pPr>
        <w:tabs>
          <w:tab w:val="left" w:pos="450"/>
        </w:tabs>
        <w:suppressAutoHyphens/>
        <w:ind w:left="450" w:hanging="450"/>
        <w:rPr>
          <w:sz w:val="16"/>
        </w:rPr>
      </w:pPr>
      <w:r>
        <w:rPr>
          <w:sz w:val="16"/>
        </w:rPr>
        <w:t>54.</w:t>
      </w:r>
      <w:r>
        <w:rPr>
          <w:sz w:val="16"/>
        </w:rPr>
        <w:tab/>
        <w:t>Vent emissions</w:t>
      </w:r>
      <w:r>
        <w:rPr>
          <w:sz w:val="16"/>
        </w:rPr>
        <w:t xml:space="preserve"> from gas streams used as buffer or seal gas in rotating pump and compressor seals</w:t>
      </w:r>
    </w:p>
    <w:p w14:paraId="663A767A" w14:textId="77777777" w:rsidR="00000000" w:rsidRDefault="004D5B92">
      <w:pPr>
        <w:tabs>
          <w:tab w:val="left" w:pos="450"/>
        </w:tabs>
        <w:suppressAutoHyphens/>
        <w:ind w:left="450" w:hanging="450"/>
        <w:rPr>
          <w:sz w:val="16"/>
        </w:rPr>
      </w:pPr>
      <w:r>
        <w:rPr>
          <w:sz w:val="16"/>
        </w:rPr>
        <w:t>55.</w:t>
      </w:r>
      <w:r>
        <w:rPr>
          <w:sz w:val="16"/>
        </w:rPr>
        <w:tab/>
        <w:t>Emissions from natural gas odorizing activities</w:t>
      </w:r>
    </w:p>
    <w:p w14:paraId="6BE01AD5" w14:textId="77777777" w:rsidR="00000000" w:rsidRDefault="004D5B92">
      <w:pPr>
        <w:tabs>
          <w:tab w:val="left" w:pos="450"/>
        </w:tabs>
        <w:suppressAutoHyphens/>
        <w:ind w:left="450" w:hanging="450"/>
        <w:rPr>
          <w:sz w:val="16"/>
        </w:rPr>
      </w:pPr>
      <w:r>
        <w:rPr>
          <w:sz w:val="16"/>
        </w:rPr>
        <w:t>56.</w:t>
      </w:r>
      <w:r>
        <w:rPr>
          <w:sz w:val="16"/>
        </w:rPr>
        <w:tab/>
        <w:t>Emissions from pneumatic starters on reciprocating engines, turbines, compressors, or other equipment</w:t>
      </w:r>
    </w:p>
    <w:p w14:paraId="0F724888" w14:textId="77777777" w:rsidR="00000000" w:rsidRDefault="004D5B92">
      <w:pPr>
        <w:tabs>
          <w:tab w:val="left" w:pos="450"/>
        </w:tabs>
        <w:suppressAutoHyphens/>
        <w:ind w:left="450" w:hanging="450"/>
        <w:rPr>
          <w:sz w:val="16"/>
        </w:rPr>
      </w:pPr>
      <w:r>
        <w:rPr>
          <w:sz w:val="16"/>
        </w:rPr>
        <w:t>57.</w:t>
      </w:r>
      <w:r>
        <w:rPr>
          <w:sz w:val="16"/>
        </w:rPr>
        <w:tab/>
        <w:t>Emissions from pipeline maintenance pigging activities</w:t>
      </w:r>
    </w:p>
    <w:p w14:paraId="2E55334B" w14:textId="77777777" w:rsidR="00000000" w:rsidRDefault="004D5B92">
      <w:pPr>
        <w:tabs>
          <w:tab w:val="left" w:pos="450"/>
        </w:tabs>
        <w:suppressAutoHyphens/>
        <w:ind w:left="450" w:hanging="450"/>
        <w:rPr>
          <w:sz w:val="16"/>
        </w:rPr>
      </w:pPr>
      <w:r>
        <w:rPr>
          <w:sz w:val="16"/>
        </w:rPr>
        <w:t>58.</w:t>
      </w:r>
      <w:r>
        <w:rPr>
          <w:sz w:val="16"/>
        </w:rPr>
        <w:tab/>
        <w:t>Emissions from residential housing units, dormitories, and multifamily dwellings to include fuel burning for the purposes of heating except prohibited open burning</w:t>
      </w:r>
    </w:p>
    <w:p w14:paraId="159D8C54" w14:textId="77777777" w:rsidR="00000000" w:rsidRDefault="004D5B92">
      <w:pPr>
        <w:tabs>
          <w:tab w:val="left" w:pos="450"/>
        </w:tabs>
        <w:suppressAutoHyphens/>
        <w:ind w:left="450" w:hanging="450"/>
        <w:rPr>
          <w:sz w:val="16"/>
        </w:rPr>
      </w:pPr>
      <w:r>
        <w:rPr>
          <w:sz w:val="16"/>
        </w:rPr>
        <w:t>59.</w:t>
      </w:r>
      <w:r>
        <w:rPr>
          <w:sz w:val="16"/>
        </w:rPr>
        <w:tab/>
        <w:t xml:space="preserve">Woodworking utilized for hobby purposes </w:t>
      </w:r>
      <w:r>
        <w:rPr>
          <w:sz w:val="16"/>
        </w:rPr>
        <w:t>or maintenance of grounds or buildings</w:t>
      </w:r>
    </w:p>
    <w:p w14:paraId="581D4250" w14:textId="77777777" w:rsidR="00000000" w:rsidRDefault="004D5B92">
      <w:pPr>
        <w:tabs>
          <w:tab w:val="left" w:pos="450"/>
        </w:tabs>
        <w:suppressAutoHyphens/>
        <w:ind w:left="450" w:hanging="450"/>
        <w:rPr>
          <w:sz w:val="16"/>
        </w:rPr>
      </w:pPr>
      <w:r>
        <w:rPr>
          <w:sz w:val="16"/>
        </w:rPr>
        <w:t>60.</w:t>
      </w:r>
      <w:r>
        <w:rPr>
          <w:sz w:val="16"/>
        </w:rPr>
        <w:tab/>
        <w:t>Aircraft movement, including on-ground engine run-up, take-off, landings, and touch and go fuel jettisoning</w:t>
      </w:r>
    </w:p>
    <w:p w14:paraId="7585E20F" w14:textId="77777777" w:rsidR="00000000" w:rsidRDefault="004D5B92">
      <w:pPr>
        <w:tabs>
          <w:tab w:val="left" w:pos="450"/>
        </w:tabs>
        <w:suppressAutoHyphens/>
        <w:ind w:left="450" w:hanging="450"/>
        <w:rPr>
          <w:sz w:val="16"/>
        </w:rPr>
      </w:pPr>
      <w:r>
        <w:rPr>
          <w:sz w:val="16"/>
        </w:rPr>
        <w:t>61.</w:t>
      </w:r>
      <w:r>
        <w:rPr>
          <w:sz w:val="16"/>
        </w:rPr>
        <w:tab/>
        <w:t>Commercial gasoline dispensing stations, including those located within the physical boundaries of a Title V source, unless otherwise covered by applicable state and federal regulations</w:t>
      </w:r>
    </w:p>
    <w:p w14:paraId="2C3E41FA" w14:textId="77777777" w:rsidR="00000000" w:rsidRDefault="004D5B92">
      <w:pPr>
        <w:tabs>
          <w:tab w:val="left" w:pos="450"/>
        </w:tabs>
        <w:suppressAutoHyphens/>
        <w:ind w:left="450" w:hanging="450"/>
        <w:rPr>
          <w:sz w:val="16"/>
        </w:rPr>
      </w:pPr>
      <w:r>
        <w:rPr>
          <w:sz w:val="16"/>
        </w:rPr>
        <w:t>62.</w:t>
      </w:r>
      <w:r>
        <w:rPr>
          <w:sz w:val="16"/>
        </w:rPr>
        <w:tab/>
        <w:t>Washing of mobile sources to include aircraft</w:t>
      </w:r>
    </w:p>
    <w:p w14:paraId="6B75D648" w14:textId="77777777" w:rsidR="00000000" w:rsidRDefault="004D5B92">
      <w:pPr>
        <w:tabs>
          <w:tab w:val="left" w:pos="450"/>
        </w:tabs>
        <w:suppressAutoHyphens/>
        <w:ind w:left="450" w:hanging="450"/>
        <w:rPr>
          <w:sz w:val="16"/>
        </w:rPr>
      </w:pPr>
      <w:r>
        <w:rPr>
          <w:sz w:val="16"/>
        </w:rPr>
        <w:t>63.</w:t>
      </w:r>
      <w:r>
        <w:rPr>
          <w:sz w:val="16"/>
        </w:rPr>
        <w:tab/>
        <w:t>Sealing or cutting plastic film or foam with heat or wires</w:t>
      </w:r>
    </w:p>
    <w:p w14:paraId="22AA666B" w14:textId="77777777" w:rsidR="00000000" w:rsidRDefault="004D5B92">
      <w:pPr>
        <w:tabs>
          <w:tab w:val="left" w:pos="450"/>
        </w:tabs>
        <w:suppressAutoHyphens/>
        <w:ind w:left="450" w:hanging="450"/>
        <w:rPr>
          <w:sz w:val="16"/>
        </w:rPr>
      </w:pPr>
      <w:r>
        <w:rPr>
          <w:sz w:val="16"/>
        </w:rPr>
        <w:t>64.</w:t>
      </w:r>
      <w:r>
        <w:rPr>
          <w:sz w:val="16"/>
        </w:rPr>
        <w:tab/>
        <w:t>Carbon dioxide blasting equipment in degreasing or dep</w:t>
      </w:r>
      <w:r>
        <w:rPr>
          <w:sz w:val="16"/>
        </w:rPr>
        <w:t xml:space="preserve">ainting </w:t>
      </w:r>
    </w:p>
    <w:p w14:paraId="7E27DDD3" w14:textId="77777777" w:rsidR="00000000" w:rsidRDefault="004D5B92">
      <w:pPr>
        <w:tabs>
          <w:tab w:val="left" w:pos="450"/>
        </w:tabs>
        <w:suppressAutoHyphens/>
        <w:ind w:left="450" w:hanging="450"/>
        <w:rPr>
          <w:sz w:val="16"/>
        </w:rPr>
      </w:pPr>
      <w:r>
        <w:rPr>
          <w:sz w:val="16"/>
        </w:rPr>
        <w:t>65.</w:t>
      </w:r>
      <w:r>
        <w:rPr>
          <w:sz w:val="16"/>
        </w:rPr>
        <w:tab/>
        <w:t>High pressure water depainting operations and aqueous industrial spray washers</w:t>
      </w:r>
    </w:p>
    <w:p w14:paraId="5A75E861" w14:textId="77777777" w:rsidR="00000000" w:rsidRDefault="004D5B92">
      <w:pPr>
        <w:tabs>
          <w:tab w:val="left" w:pos="450"/>
        </w:tabs>
        <w:suppressAutoHyphens/>
        <w:ind w:left="450" w:hanging="450"/>
        <w:rPr>
          <w:sz w:val="16"/>
        </w:rPr>
      </w:pPr>
      <w:r>
        <w:rPr>
          <w:sz w:val="16"/>
        </w:rPr>
        <w:t>66.</w:t>
      </w:r>
      <w:r>
        <w:rPr>
          <w:sz w:val="16"/>
        </w:rPr>
        <w:tab/>
        <w:t>Equipment used exclusively to store or hold dry natural gas</w:t>
      </w:r>
    </w:p>
    <w:p w14:paraId="7860AD79" w14:textId="77777777" w:rsidR="00000000" w:rsidRDefault="004D5B92">
      <w:pPr>
        <w:tabs>
          <w:tab w:val="left" w:pos="450"/>
        </w:tabs>
        <w:suppressAutoHyphens/>
        <w:ind w:left="450" w:hanging="450"/>
        <w:rPr>
          <w:sz w:val="16"/>
        </w:rPr>
      </w:pPr>
      <w:r>
        <w:rPr>
          <w:sz w:val="16"/>
        </w:rPr>
        <w:t>67.</w:t>
      </w:r>
      <w:r>
        <w:rPr>
          <w:sz w:val="16"/>
        </w:rPr>
        <w:tab/>
        <w:t>Blast cleaning equipment utilized in a temporary mode</w:t>
      </w:r>
    </w:p>
    <w:p w14:paraId="2FEBEBCD" w14:textId="77777777" w:rsidR="00000000" w:rsidRDefault="004D5B92">
      <w:pPr>
        <w:tabs>
          <w:tab w:val="left" w:pos="450"/>
        </w:tabs>
        <w:suppressAutoHyphens/>
        <w:ind w:left="450" w:hanging="450"/>
        <w:rPr>
          <w:sz w:val="16"/>
        </w:rPr>
      </w:pPr>
      <w:r>
        <w:rPr>
          <w:sz w:val="16"/>
        </w:rPr>
        <w:t>68.</w:t>
      </w:r>
      <w:r>
        <w:rPr>
          <w:sz w:val="16"/>
        </w:rPr>
        <w:tab/>
        <w:t>Equipment used for inspection of metal products</w:t>
      </w:r>
    </w:p>
    <w:p w14:paraId="08C1E03B" w14:textId="77777777" w:rsidR="00000000" w:rsidRDefault="004D5B92">
      <w:pPr>
        <w:tabs>
          <w:tab w:val="left" w:pos="450"/>
        </w:tabs>
        <w:suppressAutoHyphens/>
        <w:ind w:left="450" w:hanging="450"/>
        <w:rPr>
          <w:sz w:val="16"/>
        </w:rPr>
      </w:pPr>
      <w:r>
        <w:rPr>
          <w:sz w:val="16"/>
        </w:rPr>
        <w:t>69.</w:t>
      </w:r>
      <w:r>
        <w:rPr>
          <w:sz w:val="16"/>
        </w:rPr>
        <w:tab/>
        <w:t>Die casting machines</w:t>
      </w:r>
    </w:p>
    <w:p w14:paraId="10C3F939" w14:textId="77777777" w:rsidR="00000000" w:rsidRDefault="004D5B92">
      <w:pPr>
        <w:tabs>
          <w:tab w:val="left" w:pos="450"/>
        </w:tabs>
        <w:suppressAutoHyphens/>
        <w:ind w:left="450" w:hanging="450"/>
        <w:rPr>
          <w:sz w:val="16"/>
        </w:rPr>
      </w:pPr>
      <w:r>
        <w:rPr>
          <w:sz w:val="16"/>
        </w:rPr>
        <w:t>70.</w:t>
      </w:r>
      <w:r>
        <w:rPr>
          <w:sz w:val="16"/>
        </w:rPr>
        <w:tab/>
        <w:t>Foundry sand mold forming equipment to which no heat is applied, and from which no organics are emitted</w:t>
      </w:r>
    </w:p>
    <w:p w14:paraId="493CC59D" w14:textId="77777777" w:rsidR="00000000" w:rsidRDefault="004D5B92">
      <w:pPr>
        <w:tabs>
          <w:tab w:val="left" w:pos="450"/>
        </w:tabs>
        <w:suppressAutoHyphens/>
        <w:ind w:left="450" w:hanging="450"/>
        <w:rPr>
          <w:sz w:val="16"/>
        </w:rPr>
      </w:pPr>
      <w:r>
        <w:rPr>
          <w:sz w:val="16"/>
        </w:rPr>
        <w:t>71.</w:t>
      </w:r>
      <w:r>
        <w:rPr>
          <w:sz w:val="16"/>
        </w:rPr>
        <w:tab/>
        <w:t>Vacuum cleaning systems used exclusively for industrial, commercial, or residential housekeeping purposes, ex</w:t>
      </w:r>
      <w:r>
        <w:rPr>
          <w:sz w:val="16"/>
        </w:rPr>
        <w:t>cept those systems used to collect particulate matter subject to 252:100 and hazardous and/or toxic air contaminants</w:t>
      </w:r>
    </w:p>
    <w:p w14:paraId="3B7603EF" w14:textId="77777777" w:rsidR="00000000" w:rsidRDefault="004D5B92">
      <w:pPr>
        <w:tabs>
          <w:tab w:val="left" w:pos="450"/>
        </w:tabs>
        <w:suppressAutoHyphens/>
        <w:ind w:left="450" w:hanging="450"/>
        <w:rPr>
          <w:sz w:val="16"/>
        </w:rPr>
      </w:pPr>
      <w:r>
        <w:rPr>
          <w:sz w:val="16"/>
        </w:rPr>
        <w:t>72.</w:t>
      </w:r>
      <w:r>
        <w:rPr>
          <w:sz w:val="16"/>
        </w:rPr>
        <w:tab/>
        <w:t>Industrial and/or municipal wastewater treatment processes (excluding combustion or incineration equipment), land farms, storage silos for dry material(sludges), composting, or grease trap waste handling or treatment</w:t>
      </w:r>
    </w:p>
    <w:p w14:paraId="3981B0E1" w14:textId="77777777" w:rsidR="00000000" w:rsidRDefault="004D5B92">
      <w:pPr>
        <w:tabs>
          <w:tab w:val="left" w:pos="450"/>
        </w:tabs>
        <w:suppressAutoHyphens/>
        <w:ind w:left="450" w:hanging="450"/>
        <w:rPr>
          <w:sz w:val="16"/>
        </w:rPr>
      </w:pPr>
      <w:r>
        <w:rPr>
          <w:sz w:val="16"/>
        </w:rPr>
        <w:t>73.</w:t>
      </w:r>
      <w:r>
        <w:rPr>
          <w:sz w:val="16"/>
        </w:rPr>
        <w:tab/>
        <w:t>Outdoor kerosene heaters</w:t>
      </w:r>
    </w:p>
    <w:p w14:paraId="3F6B8566" w14:textId="77777777" w:rsidR="00000000" w:rsidRDefault="004D5B92">
      <w:pPr>
        <w:tabs>
          <w:tab w:val="left" w:pos="450"/>
        </w:tabs>
        <w:suppressAutoHyphens/>
        <w:ind w:left="450" w:hanging="450"/>
        <w:rPr>
          <w:sz w:val="16"/>
        </w:rPr>
      </w:pPr>
      <w:r>
        <w:rPr>
          <w:sz w:val="16"/>
        </w:rPr>
        <w:t>74.</w:t>
      </w:r>
      <w:r>
        <w:rPr>
          <w:sz w:val="16"/>
        </w:rPr>
        <w:tab/>
        <w:t>Equipment used exclusively to mill or grind coatings and holding compounds where all materials charged are in paste form (unless HAP emission</w:t>
      </w:r>
      <w:r>
        <w:rPr>
          <w:sz w:val="16"/>
        </w:rPr>
        <w:t>)</w:t>
      </w:r>
    </w:p>
    <w:p w14:paraId="1AE975D8" w14:textId="77777777" w:rsidR="00000000" w:rsidRDefault="004D5B92">
      <w:pPr>
        <w:tabs>
          <w:tab w:val="left" w:pos="450"/>
        </w:tabs>
        <w:suppressAutoHyphens/>
        <w:ind w:left="450" w:hanging="450"/>
        <w:rPr>
          <w:sz w:val="16"/>
        </w:rPr>
      </w:pPr>
      <w:r>
        <w:rPr>
          <w:sz w:val="16"/>
        </w:rPr>
        <w:t>75.</w:t>
      </w:r>
      <w:r>
        <w:rPr>
          <w:sz w:val="16"/>
        </w:rPr>
        <w:tab/>
        <w:t>Gas flares or flares used solely to indicate danger to the public (e.g. road hazard)</w:t>
      </w:r>
    </w:p>
    <w:p w14:paraId="095AA681" w14:textId="77777777" w:rsidR="00000000" w:rsidRDefault="004D5B92">
      <w:pPr>
        <w:tabs>
          <w:tab w:val="left" w:pos="450"/>
        </w:tabs>
        <w:suppressAutoHyphens/>
        <w:ind w:left="450" w:hanging="450"/>
        <w:rPr>
          <w:sz w:val="16"/>
        </w:rPr>
      </w:pPr>
      <w:r>
        <w:rPr>
          <w:sz w:val="16"/>
        </w:rPr>
        <w:t>76.</w:t>
      </w:r>
      <w:r>
        <w:rPr>
          <w:sz w:val="16"/>
        </w:rPr>
        <w:tab/>
        <w:t xml:space="preserve">Maintenance, upkeep, and replacement types of activities, including those not altering the capacity of process, combustion </w:t>
      </w:r>
      <w:r>
        <w:rPr>
          <w:sz w:val="16"/>
        </w:rPr>
        <w:lastRenderedPageBreak/>
        <w:t>or control equipment, and which do not increase regulated pollutant emissions unless subject to NESHAP or NSPS</w:t>
      </w:r>
    </w:p>
    <w:p w14:paraId="75B25DD4" w14:textId="77777777" w:rsidR="00000000" w:rsidRDefault="004D5B92">
      <w:pPr>
        <w:tabs>
          <w:tab w:val="left" w:pos="450"/>
        </w:tabs>
        <w:suppressAutoHyphens/>
        <w:ind w:left="450" w:hanging="450"/>
        <w:rPr>
          <w:sz w:val="16"/>
        </w:rPr>
      </w:pPr>
      <w:r>
        <w:rPr>
          <w:sz w:val="16"/>
        </w:rPr>
        <w:t>77.</w:t>
      </w:r>
      <w:r>
        <w:rPr>
          <w:sz w:val="16"/>
        </w:rPr>
        <w:tab/>
        <w:t>Exhaust from food preparation for on-site/off-site human consumption (e.g. restaurants, fast food) or on-site retail sale</w:t>
      </w:r>
    </w:p>
    <w:p w14:paraId="56C68C58" w14:textId="77777777" w:rsidR="00000000" w:rsidRDefault="004D5B92">
      <w:pPr>
        <w:tabs>
          <w:tab w:val="left" w:pos="450"/>
        </w:tabs>
        <w:suppressAutoHyphens/>
        <w:ind w:left="450" w:hanging="450"/>
        <w:rPr>
          <w:sz w:val="16"/>
        </w:rPr>
      </w:pPr>
      <w:r>
        <w:rPr>
          <w:sz w:val="16"/>
        </w:rPr>
        <w:t>78.</w:t>
      </w:r>
      <w:r>
        <w:rPr>
          <w:sz w:val="16"/>
        </w:rPr>
        <w:tab/>
        <w:t>Exhaust containing only water and carbon dioxide, e.g</w:t>
      </w:r>
      <w:r>
        <w:rPr>
          <w:sz w:val="16"/>
        </w:rPr>
        <w:t>. emissions from steam vents and steam leaks</w:t>
      </w:r>
    </w:p>
    <w:p w14:paraId="1A02EF67" w14:textId="77777777" w:rsidR="00000000" w:rsidRDefault="004D5B92">
      <w:pPr>
        <w:tabs>
          <w:tab w:val="left" w:pos="450"/>
        </w:tabs>
        <w:suppressAutoHyphens/>
        <w:ind w:left="450" w:hanging="450"/>
        <w:rPr>
          <w:sz w:val="16"/>
        </w:rPr>
      </w:pPr>
      <w:r>
        <w:rPr>
          <w:sz w:val="16"/>
        </w:rPr>
        <w:t>79.</w:t>
      </w:r>
      <w:r>
        <w:rPr>
          <w:sz w:val="16"/>
        </w:rPr>
        <w:tab/>
        <w:t>Emergency use generators, unless utilized for more than 24 consecutive hours or utilized in excess of 576 hours per year, and associated fuel storage tankage</w:t>
      </w:r>
    </w:p>
    <w:p w14:paraId="7DA6F750" w14:textId="77777777" w:rsidR="00000000" w:rsidRDefault="004D5B92">
      <w:pPr>
        <w:tabs>
          <w:tab w:val="left" w:pos="450"/>
        </w:tabs>
        <w:suppressAutoHyphens/>
        <w:ind w:left="450" w:hanging="450"/>
        <w:rPr>
          <w:sz w:val="16"/>
        </w:rPr>
      </w:pPr>
      <w:r>
        <w:rPr>
          <w:sz w:val="16"/>
        </w:rPr>
        <w:t>80.</w:t>
      </w:r>
      <w:r>
        <w:rPr>
          <w:sz w:val="16"/>
        </w:rPr>
        <w:tab/>
        <w:t>Emergency relief vents, stacks and ventilating systems except any with potential to emit vinyl chloride located at a facility where ethylene dichloride, vinyl chloride and/or polyvinyl chloride are produced or any emergency relief vents, stacks and ventilating systems for which a NESHAPs has been est</w:t>
      </w:r>
      <w:r>
        <w:rPr>
          <w:sz w:val="16"/>
        </w:rPr>
        <w:t>ablished</w:t>
      </w:r>
    </w:p>
    <w:p w14:paraId="096AC169" w14:textId="77777777" w:rsidR="00000000" w:rsidRDefault="004D5B92">
      <w:pPr>
        <w:tabs>
          <w:tab w:val="left" w:pos="450"/>
        </w:tabs>
        <w:suppressAutoHyphens/>
        <w:ind w:left="450" w:hanging="450"/>
        <w:rPr>
          <w:sz w:val="16"/>
        </w:rPr>
      </w:pPr>
      <w:r>
        <w:rPr>
          <w:sz w:val="16"/>
        </w:rPr>
        <w:t>81.</w:t>
      </w:r>
      <w:r>
        <w:rPr>
          <w:sz w:val="16"/>
        </w:rPr>
        <w:tab/>
        <w:t>Herbicide and pesticide activities except for manufacturing and formulation for commercial sale</w:t>
      </w:r>
    </w:p>
    <w:p w14:paraId="5F8A8AAC" w14:textId="77777777" w:rsidR="00000000" w:rsidRDefault="004D5B92">
      <w:pPr>
        <w:tabs>
          <w:tab w:val="left" w:pos="450"/>
        </w:tabs>
        <w:suppressAutoHyphens/>
        <w:ind w:left="450" w:hanging="450"/>
        <w:rPr>
          <w:sz w:val="16"/>
        </w:rPr>
      </w:pPr>
      <w:r>
        <w:rPr>
          <w:sz w:val="16"/>
        </w:rPr>
        <w:t>82.</w:t>
      </w:r>
      <w:r>
        <w:rPr>
          <w:sz w:val="16"/>
        </w:rPr>
        <w:tab/>
        <w:t>Cold storage refrigerator equipment</w:t>
      </w:r>
    </w:p>
    <w:p w14:paraId="60F6C4CB" w14:textId="77777777" w:rsidR="00000000" w:rsidRDefault="004D5B92">
      <w:pPr>
        <w:tabs>
          <w:tab w:val="left" w:pos="450"/>
        </w:tabs>
        <w:suppressAutoHyphens/>
        <w:ind w:left="450" w:hanging="450"/>
        <w:rPr>
          <w:sz w:val="16"/>
        </w:rPr>
      </w:pPr>
      <w:r>
        <w:rPr>
          <w:sz w:val="16"/>
        </w:rPr>
        <w:t>83.</w:t>
      </w:r>
      <w:r>
        <w:rPr>
          <w:sz w:val="16"/>
        </w:rPr>
        <w:tab/>
        <w:t>Equipment used for portable steam cleaning</w:t>
      </w:r>
    </w:p>
    <w:p w14:paraId="75E8978E" w14:textId="77777777" w:rsidR="00000000" w:rsidRDefault="004D5B92">
      <w:pPr>
        <w:tabs>
          <w:tab w:val="left" w:pos="450"/>
        </w:tabs>
        <w:suppressAutoHyphens/>
        <w:ind w:left="450" w:hanging="450"/>
        <w:rPr>
          <w:sz w:val="16"/>
        </w:rPr>
      </w:pPr>
      <w:r>
        <w:rPr>
          <w:sz w:val="16"/>
        </w:rPr>
        <w:t>84.</w:t>
      </w:r>
      <w:r>
        <w:rPr>
          <w:sz w:val="16"/>
        </w:rPr>
        <w:tab/>
        <w:t>Equipment associated with electrical power transmission which do not involve fuel-burning activities using transformers and substations</w:t>
      </w:r>
    </w:p>
    <w:p w14:paraId="770B0D6E" w14:textId="77777777" w:rsidR="00000000" w:rsidRDefault="004D5B92">
      <w:pPr>
        <w:tabs>
          <w:tab w:val="left" w:pos="450"/>
        </w:tabs>
        <w:suppressAutoHyphens/>
        <w:ind w:left="450" w:hanging="450"/>
        <w:rPr>
          <w:sz w:val="16"/>
        </w:rPr>
      </w:pPr>
      <w:r>
        <w:rPr>
          <w:sz w:val="16"/>
        </w:rPr>
        <w:t>85.</w:t>
      </w:r>
      <w:r>
        <w:rPr>
          <w:sz w:val="16"/>
        </w:rPr>
        <w:tab/>
        <w:t>Industrial battery recharging and maintenance operations for batteries utilized within the facility only</w:t>
      </w:r>
    </w:p>
    <w:p w14:paraId="7E0F360F" w14:textId="77777777" w:rsidR="00000000" w:rsidRDefault="004D5B92">
      <w:pPr>
        <w:tabs>
          <w:tab w:val="left" w:pos="450"/>
        </w:tabs>
        <w:suppressAutoHyphens/>
        <w:ind w:left="450" w:hanging="450"/>
        <w:rPr>
          <w:sz w:val="16"/>
        </w:rPr>
      </w:pPr>
      <w:r>
        <w:rPr>
          <w:sz w:val="16"/>
        </w:rPr>
        <w:t>86.</w:t>
      </w:r>
      <w:r>
        <w:rPr>
          <w:sz w:val="16"/>
        </w:rPr>
        <w:tab/>
        <w:t>Warehouse activities including the storage of packaged raw mate</w:t>
      </w:r>
      <w:r>
        <w:rPr>
          <w:sz w:val="16"/>
        </w:rPr>
        <w:t>rials and finished goods</w:t>
      </w:r>
    </w:p>
    <w:p w14:paraId="2899DC74" w14:textId="77777777" w:rsidR="00000000" w:rsidRDefault="004D5B92">
      <w:pPr>
        <w:tabs>
          <w:tab w:val="left" w:pos="450"/>
        </w:tabs>
        <w:suppressAutoHyphens/>
        <w:ind w:left="450" w:hanging="450"/>
        <w:rPr>
          <w:sz w:val="16"/>
        </w:rPr>
      </w:pPr>
      <w:r>
        <w:rPr>
          <w:sz w:val="16"/>
        </w:rPr>
        <w:t>87.</w:t>
      </w:r>
      <w:r>
        <w:rPr>
          <w:sz w:val="16"/>
        </w:rPr>
        <w:tab/>
        <w:t>Lubricants and waxes used for machinery and other equipment lubrication and emission from lubricating oil or hydraulic fluid storage tanks and equipment</w:t>
      </w:r>
    </w:p>
    <w:p w14:paraId="31AB237C" w14:textId="77777777" w:rsidR="00000000" w:rsidRDefault="004D5B92">
      <w:pPr>
        <w:tabs>
          <w:tab w:val="left" w:pos="450"/>
        </w:tabs>
        <w:suppressAutoHyphens/>
        <w:ind w:left="450" w:hanging="450"/>
        <w:rPr>
          <w:sz w:val="16"/>
        </w:rPr>
      </w:pPr>
      <w:r>
        <w:rPr>
          <w:sz w:val="16"/>
        </w:rPr>
        <w:t>88.</w:t>
      </w:r>
      <w:r>
        <w:rPr>
          <w:sz w:val="16"/>
        </w:rPr>
        <w:tab/>
        <w:t>Solid waste disposal containers, e.g. dumpsters</w:t>
      </w:r>
    </w:p>
    <w:p w14:paraId="0D7D219E" w14:textId="77777777" w:rsidR="00000000" w:rsidRDefault="004D5B92">
      <w:pPr>
        <w:tabs>
          <w:tab w:val="left" w:pos="450"/>
        </w:tabs>
        <w:suppressAutoHyphens/>
        <w:ind w:left="450" w:hanging="450"/>
        <w:rPr>
          <w:sz w:val="16"/>
        </w:rPr>
      </w:pPr>
      <w:r>
        <w:rPr>
          <w:sz w:val="16"/>
        </w:rPr>
        <w:t>89.</w:t>
      </w:r>
      <w:r>
        <w:rPr>
          <w:sz w:val="16"/>
        </w:rPr>
        <w:tab/>
        <w:t>Environmental field sampling operations</w:t>
      </w:r>
    </w:p>
    <w:p w14:paraId="147F6E83" w14:textId="77777777" w:rsidR="00000000" w:rsidRDefault="004D5B92">
      <w:pPr>
        <w:tabs>
          <w:tab w:val="left" w:pos="450"/>
        </w:tabs>
        <w:suppressAutoHyphens/>
        <w:ind w:left="450" w:hanging="450"/>
        <w:rPr>
          <w:sz w:val="16"/>
        </w:rPr>
      </w:pPr>
      <w:r>
        <w:rPr>
          <w:sz w:val="16"/>
        </w:rPr>
        <w:t>90.</w:t>
      </w:r>
      <w:r>
        <w:rPr>
          <w:sz w:val="16"/>
        </w:rPr>
        <w:tab/>
        <w:t>All electric powered generators, chillers, air compressors, and pumps</w:t>
      </w:r>
    </w:p>
    <w:p w14:paraId="77BF4F55" w14:textId="77777777" w:rsidR="00000000" w:rsidRDefault="004D5B92">
      <w:pPr>
        <w:tabs>
          <w:tab w:val="left" w:pos="450"/>
        </w:tabs>
        <w:suppressAutoHyphens/>
        <w:ind w:left="450" w:hanging="450"/>
        <w:rPr>
          <w:sz w:val="16"/>
        </w:rPr>
      </w:pPr>
      <w:r>
        <w:rPr>
          <w:sz w:val="16"/>
        </w:rPr>
        <w:t>91.</w:t>
      </w:r>
      <w:r>
        <w:rPr>
          <w:sz w:val="16"/>
        </w:rPr>
        <w:tab/>
        <w:t>Asbestos and lead renovation, demolition, and disposal operations (NESHAP Subpart M for Asbestos still applicable)</w:t>
      </w:r>
    </w:p>
    <w:p w14:paraId="0153757B" w14:textId="77777777" w:rsidR="00000000" w:rsidRDefault="004D5B92">
      <w:pPr>
        <w:tabs>
          <w:tab w:val="left" w:pos="450"/>
        </w:tabs>
        <w:suppressAutoHyphens/>
        <w:ind w:left="450" w:hanging="450"/>
        <w:rPr>
          <w:sz w:val="16"/>
        </w:rPr>
      </w:pPr>
      <w:r>
        <w:rPr>
          <w:sz w:val="16"/>
        </w:rPr>
        <w:t>92.</w:t>
      </w:r>
      <w:r>
        <w:rPr>
          <w:sz w:val="16"/>
        </w:rPr>
        <w:tab/>
        <w:t>Road sanding and salting operations</w:t>
      </w:r>
    </w:p>
    <w:p w14:paraId="79CE9E10" w14:textId="77777777" w:rsidR="00000000" w:rsidRDefault="004D5B92">
      <w:pPr>
        <w:tabs>
          <w:tab w:val="left" w:pos="450"/>
        </w:tabs>
        <w:suppressAutoHyphens/>
        <w:ind w:left="450" w:hanging="450"/>
        <w:rPr>
          <w:sz w:val="16"/>
        </w:rPr>
      </w:pPr>
      <w:r>
        <w:rPr>
          <w:sz w:val="16"/>
        </w:rPr>
        <w:t>9</w:t>
      </w:r>
      <w:r>
        <w:rPr>
          <w:sz w:val="16"/>
        </w:rPr>
        <w:t>3.</w:t>
      </w:r>
      <w:r>
        <w:rPr>
          <w:sz w:val="16"/>
        </w:rPr>
        <w:tab/>
        <w:t>Runway and aircraft de-icing activities, including de-icer storage tanks unless otherwise regulated</w:t>
      </w:r>
    </w:p>
    <w:p w14:paraId="0692B65E" w14:textId="77777777" w:rsidR="00000000" w:rsidRDefault="004D5B92">
      <w:pPr>
        <w:tabs>
          <w:tab w:val="left" w:pos="450"/>
        </w:tabs>
        <w:suppressAutoHyphens/>
        <w:ind w:left="450" w:hanging="450"/>
        <w:rPr>
          <w:sz w:val="16"/>
        </w:rPr>
      </w:pPr>
      <w:r>
        <w:rPr>
          <w:sz w:val="16"/>
        </w:rPr>
        <w:t>94.</w:t>
      </w:r>
      <w:r>
        <w:rPr>
          <w:sz w:val="16"/>
        </w:rPr>
        <w:tab/>
        <w:t>Clean steam condensate and steam relief vents</w:t>
      </w:r>
    </w:p>
    <w:p w14:paraId="456AD80A" w14:textId="77777777" w:rsidR="00000000" w:rsidRDefault="004D5B92">
      <w:pPr>
        <w:tabs>
          <w:tab w:val="left" w:pos="450"/>
        </w:tabs>
        <w:suppressAutoHyphens/>
        <w:ind w:left="450" w:hanging="450"/>
        <w:rPr>
          <w:sz w:val="16"/>
        </w:rPr>
      </w:pPr>
      <w:r>
        <w:rPr>
          <w:sz w:val="16"/>
        </w:rPr>
        <w:t>95.</w:t>
      </w:r>
      <w:r>
        <w:rPr>
          <w:sz w:val="16"/>
        </w:rPr>
        <w:tab/>
        <w:t>Boiler water treatment operations</w:t>
      </w:r>
    </w:p>
    <w:p w14:paraId="2EEED1B3" w14:textId="77777777" w:rsidR="00000000" w:rsidRDefault="004D5B92">
      <w:pPr>
        <w:tabs>
          <w:tab w:val="left" w:pos="450"/>
        </w:tabs>
        <w:suppressAutoHyphens/>
        <w:ind w:left="450" w:hanging="450"/>
        <w:rPr>
          <w:sz w:val="16"/>
        </w:rPr>
      </w:pPr>
      <w:r>
        <w:rPr>
          <w:sz w:val="16"/>
        </w:rPr>
        <w:t>96.</w:t>
      </w:r>
      <w:r>
        <w:rPr>
          <w:sz w:val="16"/>
        </w:rPr>
        <w:tab/>
        <w:t>Non-routine clean out of tanks, lift stations, and equipment for the purposes of worker entry or in preparation for maintenance or decommissions</w:t>
      </w:r>
    </w:p>
    <w:p w14:paraId="1AEF803E" w14:textId="77777777" w:rsidR="00000000" w:rsidRDefault="004D5B92">
      <w:pPr>
        <w:tabs>
          <w:tab w:val="left" w:pos="450"/>
        </w:tabs>
        <w:suppressAutoHyphens/>
        <w:ind w:left="450" w:hanging="450"/>
        <w:rPr>
          <w:sz w:val="16"/>
        </w:rPr>
      </w:pPr>
      <w:r>
        <w:rPr>
          <w:sz w:val="16"/>
        </w:rPr>
        <w:t>97.</w:t>
      </w:r>
      <w:r>
        <w:rPr>
          <w:sz w:val="16"/>
        </w:rPr>
        <w:tab/>
        <w:t>Sampling connections used exclusively to withdraw materials for testing and analysis, including air contaminant detectors and vent lines</w:t>
      </w:r>
    </w:p>
    <w:p w14:paraId="7117978C" w14:textId="77777777" w:rsidR="00000000" w:rsidRDefault="004D5B92">
      <w:pPr>
        <w:tabs>
          <w:tab w:val="left" w:pos="450"/>
        </w:tabs>
        <w:suppressAutoHyphens/>
        <w:ind w:left="450" w:hanging="450"/>
        <w:rPr>
          <w:sz w:val="16"/>
        </w:rPr>
      </w:pPr>
      <w:r>
        <w:rPr>
          <w:sz w:val="16"/>
        </w:rPr>
        <w:t>98.</w:t>
      </w:r>
      <w:r>
        <w:rPr>
          <w:sz w:val="16"/>
        </w:rPr>
        <w:tab/>
        <w:t xml:space="preserve">Equipment used exclusively </w:t>
      </w:r>
      <w:r>
        <w:rPr>
          <w:sz w:val="16"/>
        </w:rPr>
        <w:t>for rolling, forging, pressing, spinning, drawing, or extruding either hot or cold metals unless their emissions exceed any applicable regulated amount</w:t>
      </w:r>
    </w:p>
    <w:p w14:paraId="311DCB93" w14:textId="77777777" w:rsidR="00000000" w:rsidRDefault="004D5B92">
      <w:pPr>
        <w:tabs>
          <w:tab w:val="left" w:pos="450"/>
        </w:tabs>
        <w:suppressAutoHyphens/>
        <w:ind w:left="450" w:hanging="450"/>
        <w:rPr>
          <w:sz w:val="16"/>
        </w:rPr>
      </w:pPr>
      <w:r>
        <w:rPr>
          <w:sz w:val="16"/>
        </w:rPr>
        <w:t>99.</w:t>
      </w:r>
      <w:r>
        <w:rPr>
          <w:sz w:val="16"/>
        </w:rPr>
        <w:tab/>
        <w:t>Ozonization process or process equipment including ozone generation for water treatment processes</w:t>
      </w:r>
    </w:p>
    <w:p w14:paraId="5F1787AA" w14:textId="77777777" w:rsidR="00000000" w:rsidRDefault="004D5B92">
      <w:pPr>
        <w:tabs>
          <w:tab w:val="left" w:pos="450"/>
        </w:tabs>
        <w:suppressAutoHyphens/>
        <w:ind w:left="450" w:hanging="450"/>
        <w:rPr>
          <w:sz w:val="16"/>
        </w:rPr>
      </w:pPr>
      <w:r>
        <w:rPr>
          <w:sz w:val="16"/>
        </w:rPr>
        <w:t>100.</w:t>
      </w:r>
      <w:r>
        <w:rPr>
          <w:sz w:val="16"/>
        </w:rPr>
        <w:tab/>
        <w:t>Unpaved roadways and parking areas</w:t>
      </w:r>
    </w:p>
    <w:p w14:paraId="24BC669E" w14:textId="77777777" w:rsidR="00000000" w:rsidRDefault="004D5B92">
      <w:pPr>
        <w:tabs>
          <w:tab w:val="left" w:pos="450"/>
        </w:tabs>
        <w:suppressAutoHyphens/>
        <w:ind w:left="450" w:hanging="450"/>
        <w:rPr>
          <w:sz w:val="16"/>
        </w:rPr>
      </w:pPr>
      <w:r>
        <w:rPr>
          <w:sz w:val="16"/>
        </w:rPr>
        <w:t>101.</w:t>
      </w:r>
      <w:r>
        <w:rPr>
          <w:sz w:val="16"/>
        </w:rPr>
        <w:tab/>
        <w:t>Tank trucks, railcars, and trailers loading and unloading</w:t>
      </w:r>
    </w:p>
    <w:p w14:paraId="6AB9776A" w14:textId="77777777" w:rsidR="00000000" w:rsidRDefault="004D5B92">
      <w:pPr>
        <w:tabs>
          <w:tab w:val="left" w:pos="450"/>
        </w:tabs>
        <w:suppressAutoHyphens/>
        <w:ind w:left="450" w:hanging="450"/>
        <w:rPr>
          <w:sz w:val="16"/>
        </w:rPr>
      </w:pPr>
      <w:r>
        <w:rPr>
          <w:sz w:val="16"/>
        </w:rPr>
        <w:t>102.</w:t>
      </w:r>
      <w:r>
        <w:rPr>
          <w:sz w:val="16"/>
        </w:rPr>
        <w:tab/>
        <w:t>Cleaning, polishing, and housekeeping activities associated with custodial duties</w:t>
      </w:r>
    </w:p>
    <w:p w14:paraId="68270A4D" w14:textId="77777777" w:rsidR="00000000" w:rsidRDefault="004D5B92">
      <w:pPr>
        <w:tabs>
          <w:tab w:val="left" w:pos="450"/>
        </w:tabs>
        <w:suppressAutoHyphens/>
        <w:ind w:left="450" w:hanging="450"/>
        <w:rPr>
          <w:sz w:val="16"/>
        </w:rPr>
      </w:pPr>
      <w:r>
        <w:rPr>
          <w:sz w:val="16"/>
        </w:rPr>
        <w:t>103.</w:t>
      </w:r>
      <w:r>
        <w:rPr>
          <w:sz w:val="16"/>
        </w:rPr>
        <w:tab/>
        <w:t>Machine blowdown with air for cleaning/maintenance</w:t>
      </w:r>
    </w:p>
    <w:p w14:paraId="3CC32249" w14:textId="77777777" w:rsidR="00000000" w:rsidRDefault="004D5B92">
      <w:pPr>
        <w:tabs>
          <w:tab w:val="left" w:pos="450"/>
        </w:tabs>
        <w:suppressAutoHyphens/>
        <w:ind w:left="450" w:hanging="450"/>
        <w:rPr>
          <w:sz w:val="16"/>
        </w:rPr>
      </w:pPr>
      <w:r>
        <w:rPr>
          <w:sz w:val="16"/>
        </w:rPr>
        <w:t>104.</w:t>
      </w:r>
      <w:r>
        <w:rPr>
          <w:sz w:val="16"/>
        </w:rPr>
        <w:tab/>
        <w:t>Sanitar</w:t>
      </w:r>
      <w:r>
        <w:rPr>
          <w:sz w:val="16"/>
        </w:rPr>
        <w:t>y sewerage and storm water runoff collection systems</w:t>
      </w:r>
    </w:p>
    <w:p w14:paraId="25071D18" w14:textId="77777777" w:rsidR="00000000" w:rsidRDefault="004D5B92">
      <w:pPr>
        <w:tabs>
          <w:tab w:val="left" w:pos="450"/>
        </w:tabs>
        <w:suppressAutoHyphens/>
        <w:ind w:left="450" w:hanging="450"/>
        <w:rPr>
          <w:sz w:val="16"/>
        </w:rPr>
      </w:pPr>
      <w:r>
        <w:rPr>
          <w:sz w:val="16"/>
        </w:rPr>
        <w:t>105.</w:t>
      </w:r>
      <w:r>
        <w:rPr>
          <w:sz w:val="16"/>
        </w:rPr>
        <w:tab/>
        <w:t>Stacks or vents to prevent escape of sewer gases from domestic waste through plumbing traps</w:t>
      </w:r>
    </w:p>
    <w:p w14:paraId="1CF3DBA4" w14:textId="77777777" w:rsidR="00000000" w:rsidRDefault="004D5B92">
      <w:pPr>
        <w:tabs>
          <w:tab w:val="left" w:pos="450"/>
        </w:tabs>
        <w:suppressAutoHyphens/>
        <w:ind w:left="450" w:hanging="450"/>
        <w:rPr>
          <w:sz w:val="16"/>
        </w:rPr>
      </w:pPr>
      <w:r>
        <w:rPr>
          <w:sz w:val="16"/>
        </w:rPr>
        <w:t>106.</w:t>
      </w:r>
      <w:r>
        <w:rPr>
          <w:sz w:val="16"/>
        </w:rPr>
        <w:tab/>
        <w:t>Emissions from the blowdown of compressors or other vessels containing natural gas or liquid hydrocarbons for the purpose of maintenance due to emergency circumstances</w:t>
      </w:r>
    </w:p>
    <w:p w14:paraId="523DE5B7" w14:textId="77777777" w:rsidR="00000000" w:rsidRDefault="004D5B92">
      <w:pPr>
        <w:tabs>
          <w:tab w:val="left" w:pos="450"/>
        </w:tabs>
        <w:suppressAutoHyphens/>
        <w:ind w:left="450" w:hanging="450"/>
        <w:rPr>
          <w:sz w:val="16"/>
        </w:rPr>
      </w:pPr>
      <w:r>
        <w:rPr>
          <w:sz w:val="16"/>
        </w:rPr>
        <w:t>107.</w:t>
      </w:r>
      <w:r>
        <w:rPr>
          <w:sz w:val="16"/>
        </w:rPr>
        <w:tab/>
        <w:t>Oxygen storage tanks and associated equipment</w:t>
      </w:r>
    </w:p>
    <w:p w14:paraId="2BA26DBB" w14:textId="77777777" w:rsidR="00000000" w:rsidRDefault="004D5B92">
      <w:pPr>
        <w:tabs>
          <w:tab w:val="left" w:pos="450"/>
        </w:tabs>
        <w:suppressAutoHyphens/>
        <w:ind w:left="450" w:hanging="450"/>
        <w:rPr>
          <w:sz w:val="16"/>
        </w:rPr>
      </w:pPr>
      <w:r>
        <w:rPr>
          <w:sz w:val="16"/>
        </w:rPr>
        <w:t>108.</w:t>
      </w:r>
      <w:r>
        <w:rPr>
          <w:sz w:val="16"/>
        </w:rPr>
        <w:tab/>
        <w:t>Covered cold solvent degreasers not subject to federal emission standards (e.g. NESHAPs or NSPS)</w:t>
      </w:r>
    </w:p>
    <w:p w14:paraId="11586705" w14:textId="77777777" w:rsidR="00000000" w:rsidRDefault="004D5B92">
      <w:pPr>
        <w:tabs>
          <w:tab w:val="left" w:pos="450"/>
        </w:tabs>
        <w:suppressAutoHyphens/>
        <w:ind w:left="450" w:hanging="450"/>
        <w:rPr>
          <w:sz w:val="16"/>
        </w:rPr>
      </w:pPr>
      <w:r>
        <w:rPr>
          <w:sz w:val="16"/>
        </w:rPr>
        <w:t>109.</w:t>
      </w:r>
      <w:r>
        <w:rPr>
          <w:sz w:val="16"/>
        </w:rPr>
        <w:tab/>
        <w:t>Compressed gas cylinders and ga</w:t>
      </w:r>
      <w:r>
        <w:rPr>
          <w:sz w:val="16"/>
        </w:rPr>
        <w:t>ses utilized for equipment calibration and testing</w:t>
      </w:r>
    </w:p>
    <w:p w14:paraId="0774D441" w14:textId="77777777" w:rsidR="00000000" w:rsidRDefault="004D5B92">
      <w:pPr>
        <w:tabs>
          <w:tab w:val="left" w:pos="450"/>
        </w:tabs>
        <w:suppressAutoHyphens/>
        <w:ind w:left="450" w:hanging="450"/>
        <w:rPr>
          <w:sz w:val="16"/>
        </w:rPr>
      </w:pPr>
      <w:r>
        <w:rPr>
          <w:sz w:val="16"/>
        </w:rPr>
        <w:t>110.</w:t>
      </w:r>
      <w:r>
        <w:rPr>
          <w:sz w:val="16"/>
        </w:rPr>
        <w:tab/>
        <w:t>Fire extinguishers and fire extinguishing systems</w:t>
      </w:r>
    </w:p>
    <w:p w14:paraId="27FF8640" w14:textId="77777777" w:rsidR="00000000" w:rsidRDefault="004D5B92">
      <w:pPr>
        <w:tabs>
          <w:tab w:val="left" w:pos="450"/>
        </w:tabs>
        <w:suppressAutoHyphens/>
        <w:ind w:left="450" w:hanging="450"/>
        <w:rPr>
          <w:sz w:val="16"/>
        </w:rPr>
      </w:pPr>
      <w:r>
        <w:rPr>
          <w:sz w:val="16"/>
        </w:rPr>
        <w:t>111.</w:t>
      </w:r>
      <w:r>
        <w:rPr>
          <w:sz w:val="16"/>
        </w:rPr>
        <w:tab/>
        <w:t>Backup power batteries</w:t>
      </w:r>
    </w:p>
    <w:p w14:paraId="10CE076A" w14:textId="77777777" w:rsidR="00000000" w:rsidRDefault="004D5B92">
      <w:pPr>
        <w:tabs>
          <w:tab w:val="left" w:pos="450"/>
        </w:tabs>
        <w:suppressAutoHyphens/>
        <w:ind w:left="450" w:hanging="450"/>
        <w:rPr>
          <w:sz w:val="16"/>
        </w:rPr>
      </w:pPr>
      <w:r>
        <w:rPr>
          <w:sz w:val="16"/>
        </w:rPr>
        <w:t>112.</w:t>
      </w:r>
      <w:r>
        <w:rPr>
          <w:sz w:val="16"/>
        </w:rPr>
        <w:tab/>
        <w:t>Horse stable operations designed for use by facility personnel only</w:t>
      </w:r>
    </w:p>
    <w:p w14:paraId="4AFF2FE5" w14:textId="77777777" w:rsidR="00000000" w:rsidRDefault="004D5B92">
      <w:pPr>
        <w:tabs>
          <w:tab w:val="left" w:pos="450"/>
        </w:tabs>
        <w:suppressAutoHyphens/>
        <w:ind w:left="450" w:hanging="450"/>
        <w:rPr>
          <w:sz w:val="16"/>
        </w:rPr>
      </w:pPr>
      <w:r>
        <w:rPr>
          <w:sz w:val="16"/>
        </w:rPr>
        <w:t>113.</w:t>
      </w:r>
      <w:r>
        <w:rPr>
          <w:sz w:val="16"/>
        </w:rPr>
        <w:tab/>
        <w:t>Solid waste landfill operations</w:t>
      </w:r>
    </w:p>
    <w:p w14:paraId="3ADD3B7C" w14:textId="77777777" w:rsidR="00000000" w:rsidRDefault="004D5B92">
      <w:pPr>
        <w:tabs>
          <w:tab w:val="left" w:pos="450"/>
        </w:tabs>
        <w:suppressAutoHyphens/>
        <w:ind w:left="450" w:hanging="450"/>
        <w:rPr>
          <w:sz w:val="16"/>
        </w:rPr>
      </w:pPr>
      <w:r>
        <w:rPr>
          <w:sz w:val="16"/>
        </w:rPr>
        <w:t>114.</w:t>
      </w:r>
      <w:r>
        <w:rPr>
          <w:sz w:val="16"/>
        </w:rPr>
        <w:tab/>
        <w:t>Animal kennels</w:t>
      </w:r>
    </w:p>
    <w:p w14:paraId="543FCEF9" w14:textId="77777777" w:rsidR="00000000" w:rsidRDefault="004D5B92">
      <w:pPr>
        <w:tabs>
          <w:tab w:val="left" w:pos="450"/>
        </w:tabs>
        <w:suppressAutoHyphens/>
        <w:ind w:left="450" w:hanging="450"/>
        <w:rPr>
          <w:sz w:val="16"/>
        </w:rPr>
      </w:pPr>
      <w:r>
        <w:rPr>
          <w:sz w:val="16"/>
        </w:rPr>
        <w:t>115.</w:t>
      </w:r>
      <w:r>
        <w:rPr>
          <w:sz w:val="16"/>
        </w:rPr>
        <w:tab/>
        <w:t>Gravel, sand and dirt storage for use in on-site construction projects</w:t>
      </w:r>
    </w:p>
    <w:p w14:paraId="2EF418E0" w14:textId="77777777" w:rsidR="00000000" w:rsidRDefault="004D5B92">
      <w:pPr>
        <w:tabs>
          <w:tab w:val="left" w:pos="450"/>
        </w:tabs>
        <w:suppressAutoHyphens/>
        <w:ind w:left="450" w:hanging="450"/>
        <w:rPr>
          <w:sz w:val="16"/>
        </w:rPr>
      </w:pPr>
      <w:r>
        <w:rPr>
          <w:sz w:val="16"/>
        </w:rPr>
        <w:t>116.</w:t>
      </w:r>
      <w:r>
        <w:rPr>
          <w:sz w:val="16"/>
        </w:rPr>
        <w:tab/>
        <w:t>Ultrasonic cleaning operations which do not utilize volatile organic compounds</w:t>
      </w:r>
    </w:p>
    <w:p w14:paraId="656B0ADC" w14:textId="77777777" w:rsidR="00000000" w:rsidRDefault="004D5B92">
      <w:pPr>
        <w:tabs>
          <w:tab w:val="left" w:pos="450"/>
        </w:tabs>
        <w:suppressAutoHyphens/>
        <w:ind w:left="450" w:hanging="450"/>
        <w:rPr>
          <w:sz w:val="16"/>
        </w:rPr>
      </w:pPr>
      <w:r>
        <w:rPr>
          <w:sz w:val="16"/>
        </w:rPr>
        <w:t>117.</w:t>
      </w:r>
      <w:r>
        <w:rPr>
          <w:sz w:val="16"/>
        </w:rPr>
        <w:tab/>
        <w:t>Molten salt bath descaling operations</w:t>
      </w:r>
    </w:p>
    <w:p w14:paraId="568C90AF" w14:textId="77777777" w:rsidR="00000000" w:rsidRDefault="004D5B92">
      <w:pPr>
        <w:tabs>
          <w:tab w:val="left" w:pos="450"/>
        </w:tabs>
        <w:suppressAutoHyphens/>
        <w:ind w:left="450" w:hanging="450"/>
        <w:rPr>
          <w:sz w:val="16"/>
        </w:rPr>
      </w:pPr>
      <w:r>
        <w:rPr>
          <w:sz w:val="16"/>
        </w:rPr>
        <w:t>118.</w:t>
      </w:r>
      <w:r>
        <w:rPr>
          <w:sz w:val="16"/>
        </w:rPr>
        <w:tab/>
        <w:t>Emissions from materials, e.g. pharmaceu</w:t>
      </w:r>
      <w:r>
        <w:rPr>
          <w:sz w:val="16"/>
        </w:rPr>
        <w:t>ticals and disinfectants, except an incinerator, used by an infirmary or clinic to care primarily for the personnel at the facility</w:t>
      </w:r>
    </w:p>
    <w:p w14:paraId="69975F97" w14:textId="77777777" w:rsidR="00000000" w:rsidRDefault="004D5B92">
      <w:pPr>
        <w:tabs>
          <w:tab w:val="left" w:pos="450"/>
        </w:tabs>
        <w:suppressAutoHyphens/>
        <w:ind w:left="450" w:hanging="450"/>
        <w:rPr>
          <w:sz w:val="16"/>
        </w:rPr>
      </w:pPr>
      <w:r>
        <w:rPr>
          <w:sz w:val="16"/>
        </w:rPr>
        <w:t>119.</w:t>
      </w:r>
      <w:r>
        <w:rPr>
          <w:sz w:val="16"/>
        </w:rPr>
        <w:tab/>
        <w:t>Emissions from dredging pits, ponds, sumps, or other wastewater conveyance facilities</w:t>
      </w:r>
    </w:p>
    <w:p w14:paraId="6F3B11C6" w14:textId="77777777" w:rsidR="00000000" w:rsidRDefault="004D5B92">
      <w:pPr>
        <w:tabs>
          <w:tab w:val="left" w:pos="450"/>
        </w:tabs>
        <w:suppressAutoHyphens/>
        <w:ind w:left="450" w:hanging="450"/>
        <w:rPr>
          <w:sz w:val="16"/>
        </w:rPr>
      </w:pPr>
      <w:r>
        <w:rPr>
          <w:sz w:val="16"/>
        </w:rPr>
        <w:t>120.</w:t>
      </w:r>
      <w:r>
        <w:rPr>
          <w:sz w:val="16"/>
        </w:rPr>
        <w:tab/>
        <w:t>Emissions from engine crankcase vents and equipment lubricating sumps</w:t>
      </w:r>
    </w:p>
    <w:p w14:paraId="4825C4AD" w14:textId="77777777" w:rsidR="00000000" w:rsidRDefault="004D5B92">
      <w:pPr>
        <w:tabs>
          <w:tab w:val="left" w:pos="450"/>
        </w:tabs>
        <w:suppressAutoHyphens/>
        <w:ind w:left="450" w:hanging="450"/>
        <w:rPr>
          <w:sz w:val="16"/>
        </w:rPr>
      </w:pPr>
      <w:r>
        <w:rPr>
          <w:sz w:val="16"/>
        </w:rPr>
        <w:t>121.</w:t>
      </w:r>
      <w:r>
        <w:rPr>
          <w:sz w:val="16"/>
        </w:rPr>
        <w:tab/>
        <w:t>Touch-up painting operations where paints/coatings are applied at less than one quart per hour</w:t>
      </w:r>
    </w:p>
    <w:p w14:paraId="6BF7027A" w14:textId="77777777" w:rsidR="00000000" w:rsidRDefault="004D5B92">
      <w:pPr>
        <w:tabs>
          <w:tab w:val="left" w:pos="450"/>
        </w:tabs>
        <w:suppressAutoHyphens/>
        <w:ind w:left="450" w:hanging="450"/>
        <w:rPr>
          <w:sz w:val="16"/>
        </w:rPr>
      </w:pPr>
      <w:r>
        <w:rPr>
          <w:sz w:val="16"/>
        </w:rPr>
        <w:t>122.</w:t>
      </w:r>
      <w:r>
        <w:rPr>
          <w:sz w:val="16"/>
        </w:rPr>
        <w:tab/>
        <w:t>Processes used for the curing of fiberglass or paint products, except when emitting more than one pound per h</w:t>
      </w:r>
      <w:r>
        <w:rPr>
          <w:sz w:val="16"/>
        </w:rPr>
        <w:t>our of volatile organic compounds</w:t>
      </w:r>
    </w:p>
    <w:p w14:paraId="7E26F628" w14:textId="77777777" w:rsidR="00000000" w:rsidRDefault="004D5B92">
      <w:pPr>
        <w:tabs>
          <w:tab w:val="left" w:pos="450"/>
        </w:tabs>
        <w:suppressAutoHyphens/>
        <w:ind w:left="450" w:hanging="450"/>
        <w:rPr>
          <w:spacing w:val="-2"/>
          <w:sz w:val="16"/>
        </w:rPr>
      </w:pPr>
      <w:r>
        <w:rPr>
          <w:sz w:val="16"/>
        </w:rPr>
        <w:t>123.</w:t>
      </w:r>
      <w:r>
        <w:rPr>
          <w:sz w:val="16"/>
        </w:rPr>
        <w:tab/>
      </w:r>
      <w:r>
        <w:rPr>
          <w:spacing w:val="-2"/>
          <w:sz w:val="16"/>
        </w:rPr>
        <w:t>Emissions from components (e.g. valves, connectors, pump seals, etc.) additions regulated by a fugitive monitoring program where the total increase is less than one ton per year of any criteria pollutant or the de minimis set forth in 252:100-41-43.  The component additions must be identified in the next scheduled monitoring report required by the applicable requirements.</w:t>
      </w:r>
    </w:p>
    <w:p w14:paraId="37BE55D7" w14:textId="77777777" w:rsidR="00000000" w:rsidRDefault="004D5B92">
      <w:pPr>
        <w:tabs>
          <w:tab w:val="left" w:pos="450"/>
        </w:tabs>
        <w:suppressAutoHyphens/>
        <w:ind w:left="450" w:hanging="450"/>
        <w:rPr>
          <w:sz w:val="16"/>
        </w:rPr>
      </w:pPr>
      <w:r>
        <w:rPr>
          <w:sz w:val="16"/>
        </w:rPr>
        <w:t>124.</w:t>
      </w:r>
      <w:r>
        <w:rPr>
          <w:sz w:val="16"/>
        </w:rPr>
        <w:tab/>
        <w:t>Vehicle exhaust from motor vehicle or mobile equipment maintenance or repair shops</w:t>
      </w:r>
    </w:p>
    <w:p w14:paraId="1BEFF5F2" w14:textId="77777777" w:rsidR="00000000" w:rsidRDefault="004D5B92">
      <w:pPr>
        <w:tabs>
          <w:tab w:val="left" w:pos="450"/>
        </w:tabs>
        <w:suppressAutoHyphens/>
        <w:ind w:left="450" w:hanging="450"/>
        <w:rPr>
          <w:sz w:val="16"/>
        </w:rPr>
      </w:pPr>
      <w:r>
        <w:rPr>
          <w:sz w:val="16"/>
        </w:rPr>
        <w:t>125.</w:t>
      </w:r>
      <w:r>
        <w:rPr>
          <w:sz w:val="16"/>
        </w:rPr>
        <w:tab/>
        <w:t>Use o</w:t>
      </w:r>
      <w:r>
        <w:rPr>
          <w:sz w:val="16"/>
        </w:rPr>
        <w:t>f products for the purpose of maintaining motor vehicles operated by the facility, not including air conditioning units of such vehicles(i.e., antifreeze, fuel additives, etc.)</w:t>
      </w:r>
    </w:p>
    <w:p w14:paraId="5FBAFA69" w14:textId="77777777" w:rsidR="00000000" w:rsidRDefault="004D5B92">
      <w:pPr>
        <w:tabs>
          <w:tab w:val="left" w:pos="450"/>
        </w:tabs>
        <w:suppressAutoHyphens/>
        <w:ind w:left="450" w:hanging="450"/>
        <w:rPr>
          <w:sz w:val="16"/>
        </w:rPr>
      </w:pPr>
      <w:r>
        <w:rPr>
          <w:sz w:val="16"/>
        </w:rPr>
        <w:t>126.</w:t>
      </w:r>
      <w:r>
        <w:rPr>
          <w:sz w:val="16"/>
        </w:rPr>
        <w:tab/>
        <w:t>Non-routine clean out of tanks and equipment for the purposes of worker entry or in preparation for maintenance or decommissions</w:t>
      </w:r>
    </w:p>
    <w:p w14:paraId="23258283" w14:textId="77777777" w:rsidR="00000000" w:rsidRDefault="004D5B92">
      <w:pPr>
        <w:tabs>
          <w:tab w:val="left" w:pos="450"/>
        </w:tabs>
        <w:suppressAutoHyphens/>
        <w:ind w:left="450" w:hanging="450"/>
        <w:rPr>
          <w:sz w:val="16"/>
        </w:rPr>
      </w:pPr>
      <w:r>
        <w:rPr>
          <w:sz w:val="16"/>
        </w:rPr>
        <w:t>127.</w:t>
      </w:r>
      <w:r>
        <w:rPr>
          <w:sz w:val="16"/>
        </w:rPr>
        <w:tab/>
        <w:t>Fugitive emissions of jet fuels associated with aircraft fuel cell and fuel bladder repair</w:t>
      </w:r>
    </w:p>
    <w:p w14:paraId="710C926F" w14:textId="77777777" w:rsidR="00000000" w:rsidRDefault="004D5B92">
      <w:pPr>
        <w:tabs>
          <w:tab w:val="left" w:pos="450"/>
        </w:tabs>
        <w:suppressAutoHyphens/>
        <w:ind w:left="450" w:hanging="450"/>
        <w:rPr>
          <w:sz w:val="16"/>
        </w:rPr>
      </w:pPr>
      <w:r>
        <w:rPr>
          <w:sz w:val="16"/>
        </w:rPr>
        <w:t>128.</w:t>
      </w:r>
      <w:r>
        <w:rPr>
          <w:sz w:val="16"/>
        </w:rPr>
        <w:tab/>
        <w:t>RCRA Solid Waste Management Units subject to 40 CFR Part 265, Subparts AA, BB, and CC</w:t>
      </w:r>
    </w:p>
    <w:p w14:paraId="0A5AAB08" w14:textId="77777777" w:rsidR="00000000" w:rsidRDefault="004D5B92">
      <w:pPr>
        <w:tabs>
          <w:tab w:val="left" w:pos="450"/>
        </w:tabs>
        <w:suppressAutoHyphens/>
        <w:ind w:left="450" w:hanging="450"/>
        <w:rPr>
          <w:sz w:val="16"/>
        </w:rPr>
      </w:pPr>
      <w:r>
        <w:rPr>
          <w:sz w:val="16"/>
        </w:rPr>
        <w:t>129.</w:t>
      </w:r>
      <w:r>
        <w:rPr>
          <w:sz w:val="16"/>
        </w:rPr>
        <w:tab/>
        <w:t>Operation</w:t>
      </w:r>
      <w:r>
        <w:rPr>
          <w:sz w:val="16"/>
        </w:rPr>
        <w:t>s previously determined to be de minimis pursuant to OAC 252:100-7-2(b)(3) or 252:100-41-43(a)(5)</w:t>
      </w:r>
    </w:p>
    <w:p w14:paraId="53600B60" w14:textId="77777777" w:rsidR="00000000" w:rsidRDefault="004D5B92">
      <w:pPr>
        <w:tabs>
          <w:tab w:val="left" w:pos="450"/>
        </w:tabs>
        <w:suppressAutoHyphens/>
        <w:ind w:left="450" w:hanging="450"/>
        <w:rPr>
          <w:sz w:val="16"/>
        </w:rPr>
      </w:pPr>
      <w:r>
        <w:rPr>
          <w:sz w:val="16"/>
        </w:rPr>
        <w:t>130.</w:t>
      </w:r>
      <w:r>
        <w:rPr>
          <w:sz w:val="16"/>
        </w:rPr>
        <w:tab/>
        <w:t>De minimis refrigerant releases</w:t>
      </w:r>
    </w:p>
    <w:p w14:paraId="26A147EE" w14:textId="77777777" w:rsidR="00000000" w:rsidRDefault="004D5B92">
      <w:pPr>
        <w:tabs>
          <w:tab w:val="left" w:pos="450"/>
        </w:tabs>
        <w:suppressAutoHyphens/>
        <w:ind w:left="450" w:hanging="450"/>
        <w:rPr>
          <w:sz w:val="16"/>
        </w:rPr>
      </w:pPr>
      <w:r>
        <w:rPr>
          <w:sz w:val="16"/>
        </w:rPr>
        <w:t>131.</w:t>
      </w:r>
      <w:r>
        <w:rPr>
          <w:sz w:val="16"/>
        </w:rPr>
        <w:tab/>
        <w:t>Deaerator units associated with boilers or hot water heating systems</w:t>
      </w:r>
    </w:p>
    <w:p w14:paraId="14513813" w14:textId="77777777" w:rsidR="00000000" w:rsidRDefault="004D5B92">
      <w:pPr>
        <w:tabs>
          <w:tab w:val="left" w:pos="450"/>
        </w:tabs>
        <w:suppressAutoHyphens/>
        <w:ind w:left="450" w:hanging="450"/>
        <w:rPr>
          <w:sz w:val="16"/>
        </w:rPr>
      </w:pPr>
      <w:r>
        <w:rPr>
          <w:sz w:val="16"/>
        </w:rPr>
        <w:t>132.</w:t>
      </w:r>
      <w:r>
        <w:rPr>
          <w:sz w:val="16"/>
        </w:rPr>
        <w:tab/>
        <w:t>Blowdown from compressed air lines</w:t>
      </w:r>
    </w:p>
    <w:p w14:paraId="0AE0F6BD" w14:textId="77777777" w:rsidR="00000000" w:rsidRDefault="004D5B92">
      <w:pPr>
        <w:tabs>
          <w:tab w:val="left" w:pos="450"/>
        </w:tabs>
        <w:suppressAutoHyphens/>
        <w:ind w:left="450" w:hanging="450"/>
        <w:rPr>
          <w:sz w:val="16"/>
        </w:rPr>
      </w:pPr>
      <w:r>
        <w:rPr>
          <w:sz w:val="16"/>
        </w:rPr>
        <w:t>133.</w:t>
      </w:r>
      <w:r>
        <w:rPr>
          <w:sz w:val="16"/>
        </w:rPr>
        <w:tab/>
        <w:t>Natural gas water heating systems for fixed vehicle wash racks</w:t>
      </w:r>
    </w:p>
    <w:p w14:paraId="73666F39" w14:textId="77777777" w:rsidR="00000000" w:rsidRDefault="004D5B92">
      <w:pPr>
        <w:tabs>
          <w:tab w:val="left" w:pos="450"/>
        </w:tabs>
        <w:suppressAutoHyphens/>
        <w:ind w:left="450" w:hanging="450"/>
        <w:rPr>
          <w:sz w:val="16"/>
        </w:rPr>
      </w:pPr>
      <w:r>
        <w:rPr>
          <w:sz w:val="16"/>
        </w:rPr>
        <w:t>134.</w:t>
      </w:r>
      <w:r>
        <w:rPr>
          <w:sz w:val="16"/>
        </w:rPr>
        <w:tab/>
        <w:t>Bathroom/toilet vent emissions</w:t>
      </w:r>
    </w:p>
    <w:p w14:paraId="3BC5D13F" w14:textId="77777777" w:rsidR="00000000" w:rsidRDefault="004D5B92">
      <w:pPr>
        <w:tabs>
          <w:tab w:val="left" w:pos="450"/>
        </w:tabs>
        <w:suppressAutoHyphens/>
        <w:ind w:left="450" w:hanging="450"/>
        <w:rPr>
          <w:sz w:val="16"/>
        </w:rPr>
      </w:pPr>
      <w:r>
        <w:rPr>
          <w:sz w:val="16"/>
        </w:rPr>
        <w:t>135.</w:t>
      </w:r>
      <w:r>
        <w:rPr>
          <w:sz w:val="16"/>
        </w:rPr>
        <w:tab/>
        <w:t>Tobacco smoking rooms and areas</w:t>
      </w:r>
    </w:p>
    <w:p w14:paraId="2EF93B53" w14:textId="77777777" w:rsidR="00000000" w:rsidRDefault="004D5B92">
      <w:pPr>
        <w:tabs>
          <w:tab w:val="left" w:pos="450"/>
        </w:tabs>
        <w:suppressAutoHyphens/>
        <w:ind w:left="450" w:hanging="450"/>
        <w:rPr>
          <w:sz w:val="16"/>
        </w:rPr>
      </w:pPr>
      <w:r>
        <w:rPr>
          <w:sz w:val="16"/>
        </w:rPr>
        <w:t>136.</w:t>
      </w:r>
      <w:r>
        <w:rPr>
          <w:sz w:val="16"/>
        </w:rPr>
        <w:tab/>
        <w:t>Storage tanks, reservoirs, and pumping and handling equipment of any size containing soaps, vegetable oil, grease, an</w:t>
      </w:r>
      <w:r>
        <w:rPr>
          <w:sz w:val="16"/>
        </w:rPr>
        <w:t>imal fat, and nonvolatile aqueous salt solutions, provided appropriate lids and covers are utilized</w:t>
      </w:r>
    </w:p>
    <w:p w14:paraId="2A65A609" w14:textId="77777777" w:rsidR="00000000" w:rsidRDefault="004D5B92">
      <w:pPr>
        <w:tabs>
          <w:tab w:val="left" w:pos="450"/>
        </w:tabs>
        <w:suppressAutoHyphens/>
        <w:ind w:left="450" w:hanging="450"/>
        <w:rPr>
          <w:sz w:val="16"/>
        </w:rPr>
      </w:pPr>
      <w:r>
        <w:rPr>
          <w:sz w:val="16"/>
        </w:rPr>
        <w:t>137.</w:t>
      </w:r>
      <w:r>
        <w:rPr>
          <w:sz w:val="16"/>
        </w:rPr>
        <w:tab/>
        <w:t>Equipment used to mix and package soaps, vegetable oil, grease, animal fat, and nonvolatile aqueous salt solutions, provided appropriate lids and covers are utilized</w:t>
      </w:r>
    </w:p>
    <w:p w14:paraId="189F7AAB" w14:textId="77777777" w:rsidR="00000000" w:rsidRDefault="004D5B92">
      <w:pPr>
        <w:tabs>
          <w:tab w:val="left" w:pos="450"/>
        </w:tabs>
        <w:suppressAutoHyphens/>
        <w:ind w:left="450" w:hanging="450"/>
        <w:rPr>
          <w:sz w:val="16"/>
        </w:rPr>
      </w:pPr>
      <w:r>
        <w:rPr>
          <w:sz w:val="16"/>
        </w:rPr>
        <w:t>138.</w:t>
      </w:r>
      <w:r>
        <w:rPr>
          <w:sz w:val="16"/>
        </w:rPr>
        <w:tab/>
        <w:t xml:space="preserve">Equipment used exclusively to slaughter animals, but </w:t>
      </w:r>
      <w:r>
        <w:rPr>
          <w:b/>
          <w:sz w:val="16"/>
        </w:rPr>
        <w:t>not</w:t>
      </w:r>
      <w:r>
        <w:rPr>
          <w:sz w:val="16"/>
        </w:rPr>
        <w:t xml:space="preserve"> including other equipment at slaughterhouses, such as rendering cookers, boilers, heating plants, incinerators, and electrical power generating </w:t>
      </w:r>
    </w:p>
    <w:p w14:paraId="3931ABF7" w14:textId="77777777" w:rsidR="00000000" w:rsidRDefault="004D5B92">
      <w:pPr>
        <w:tabs>
          <w:tab w:val="left" w:pos="450"/>
        </w:tabs>
        <w:suppressAutoHyphens/>
        <w:ind w:left="450" w:hanging="450"/>
        <w:rPr>
          <w:sz w:val="16"/>
        </w:rPr>
      </w:pPr>
      <w:r>
        <w:rPr>
          <w:sz w:val="16"/>
        </w:rPr>
        <w:t>139.</w:t>
      </w:r>
      <w:r>
        <w:rPr>
          <w:sz w:val="16"/>
        </w:rPr>
        <w:tab/>
        <w:t>Electric or steam-heated dryi</w:t>
      </w:r>
      <w:r>
        <w:rPr>
          <w:sz w:val="16"/>
        </w:rPr>
        <w:t>ng ovens and autoclaves, but not the emissions from the articles or substances being processed in the ovens or autoclaves or the boilers delivering the steam</w:t>
      </w:r>
    </w:p>
    <w:p w14:paraId="419F0543" w14:textId="77777777" w:rsidR="00000000" w:rsidRDefault="004D5B92">
      <w:pPr>
        <w:tabs>
          <w:tab w:val="left" w:pos="450"/>
        </w:tabs>
        <w:suppressAutoHyphens/>
        <w:ind w:left="450" w:hanging="450"/>
        <w:rPr>
          <w:sz w:val="16"/>
        </w:rPr>
      </w:pPr>
      <w:r>
        <w:rPr>
          <w:sz w:val="16"/>
        </w:rPr>
        <w:t>140.</w:t>
      </w:r>
      <w:r>
        <w:rPr>
          <w:sz w:val="16"/>
        </w:rPr>
        <w:tab/>
        <w:t>Carbon monoxide lasers, used only on metals and other materials which do not emit HAP in the process</w:t>
      </w:r>
    </w:p>
    <w:p w14:paraId="0C99AFB6" w14:textId="77777777" w:rsidR="00000000" w:rsidRDefault="004D5B92">
      <w:pPr>
        <w:tabs>
          <w:tab w:val="left" w:pos="450"/>
        </w:tabs>
        <w:suppressAutoHyphens/>
        <w:ind w:left="450" w:hanging="450"/>
        <w:rPr>
          <w:spacing w:val="-2"/>
          <w:sz w:val="16"/>
        </w:rPr>
      </w:pPr>
      <w:r>
        <w:rPr>
          <w:sz w:val="16"/>
        </w:rPr>
        <w:t>141.</w:t>
      </w:r>
      <w:r>
        <w:rPr>
          <w:sz w:val="16"/>
        </w:rPr>
        <w:tab/>
      </w:r>
      <w:r>
        <w:rPr>
          <w:spacing w:val="-2"/>
          <w:sz w:val="16"/>
        </w:rPr>
        <w:t>Laser trimmers using dust collection to prevent fugitive emissions</w:t>
      </w:r>
    </w:p>
    <w:p w14:paraId="7EF6A0D2" w14:textId="77777777" w:rsidR="00000000" w:rsidRDefault="004D5B92">
      <w:pPr>
        <w:tabs>
          <w:tab w:val="left" w:pos="450"/>
        </w:tabs>
        <w:suppressAutoHyphens/>
        <w:ind w:left="450" w:hanging="450"/>
        <w:rPr>
          <w:sz w:val="16"/>
        </w:rPr>
      </w:pPr>
      <w:r>
        <w:rPr>
          <w:sz w:val="16"/>
        </w:rPr>
        <w:t>142.</w:t>
      </w:r>
      <w:r>
        <w:rPr>
          <w:sz w:val="16"/>
        </w:rPr>
        <w:tab/>
        <w:t>Shock chambers</w:t>
      </w:r>
    </w:p>
    <w:p w14:paraId="568491F9" w14:textId="77777777" w:rsidR="00000000" w:rsidRDefault="004D5B92">
      <w:pPr>
        <w:tabs>
          <w:tab w:val="left" w:pos="450"/>
        </w:tabs>
        <w:suppressAutoHyphens/>
        <w:ind w:left="450" w:hanging="450"/>
        <w:rPr>
          <w:sz w:val="16"/>
        </w:rPr>
      </w:pPr>
      <w:r>
        <w:rPr>
          <w:sz w:val="16"/>
        </w:rPr>
        <w:t>143.</w:t>
      </w:r>
      <w:r>
        <w:rPr>
          <w:sz w:val="16"/>
        </w:rPr>
        <w:tab/>
        <w:t>Humidity chambers</w:t>
      </w:r>
    </w:p>
    <w:p w14:paraId="36E0D6B3" w14:textId="77777777" w:rsidR="00000000" w:rsidRDefault="004D5B92">
      <w:pPr>
        <w:tabs>
          <w:tab w:val="left" w:pos="450"/>
        </w:tabs>
        <w:suppressAutoHyphens/>
        <w:ind w:left="450" w:hanging="450"/>
        <w:rPr>
          <w:sz w:val="16"/>
        </w:rPr>
      </w:pPr>
      <w:r>
        <w:rPr>
          <w:sz w:val="16"/>
        </w:rPr>
        <w:t>144.</w:t>
      </w:r>
      <w:r>
        <w:rPr>
          <w:sz w:val="16"/>
        </w:rPr>
        <w:tab/>
        <w:t>Solar simulators</w:t>
      </w:r>
    </w:p>
    <w:p w14:paraId="6A995150" w14:textId="77777777" w:rsidR="00000000" w:rsidRDefault="004D5B92">
      <w:pPr>
        <w:tabs>
          <w:tab w:val="left" w:pos="450"/>
        </w:tabs>
        <w:suppressAutoHyphens/>
        <w:ind w:left="450" w:hanging="450"/>
        <w:rPr>
          <w:sz w:val="16"/>
        </w:rPr>
      </w:pPr>
      <w:r>
        <w:rPr>
          <w:sz w:val="16"/>
        </w:rPr>
        <w:t>145.</w:t>
      </w:r>
      <w:r>
        <w:rPr>
          <w:sz w:val="16"/>
        </w:rPr>
        <w:tab/>
        <w:t>Process water filtration systems and demineralizers</w:t>
      </w:r>
    </w:p>
    <w:p w14:paraId="16D1646C" w14:textId="77777777" w:rsidR="00000000" w:rsidRDefault="004D5B92">
      <w:pPr>
        <w:tabs>
          <w:tab w:val="left" w:pos="450"/>
        </w:tabs>
        <w:suppressAutoHyphens/>
        <w:ind w:left="450" w:hanging="450"/>
        <w:rPr>
          <w:sz w:val="16"/>
        </w:rPr>
      </w:pPr>
      <w:r>
        <w:rPr>
          <w:sz w:val="16"/>
        </w:rPr>
        <w:t>146.</w:t>
      </w:r>
      <w:r>
        <w:rPr>
          <w:sz w:val="16"/>
        </w:rPr>
        <w:tab/>
        <w:t>Demineralized water tanks and demineralizer vents</w:t>
      </w:r>
    </w:p>
    <w:p w14:paraId="7A064E76" w14:textId="77777777" w:rsidR="00000000" w:rsidRDefault="004D5B92">
      <w:pPr>
        <w:tabs>
          <w:tab w:val="left" w:pos="450"/>
        </w:tabs>
        <w:suppressAutoHyphens/>
        <w:ind w:left="450" w:hanging="450"/>
        <w:rPr>
          <w:sz w:val="16"/>
        </w:rPr>
      </w:pPr>
      <w:r>
        <w:rPr>
          <w:sz w:val="16"/>
        </w:rPr>
        <w:t>147.</w:t>
      </w:r>
      <w:r>
        <w:rPr>
          <w:sz w:val="16"/>
        </w:rPr>
        <w:tab/>
        <w:t>Fugitive emissions related to movement of passenger vehicles provided the emissions are not counted for applicability purposes or any required fugitive dust control plan or its equivalent is submitted</w:t>
      </w:r>
    </w:p>
    <w:p w14:paraId="5EFCECCB" w14:textId="77777777" w:rsidR="00000000" w:rsidRDefault="004D5B92">
      <w:pPr>
        <w:tabs>
          <w:tab w:val="left" w:pos="360"/>
        </w:tabs>
        <w:suppressAutoHyphens/>
        <w:ind w:left="360" w:hanging="360"/>
        <w:rPr>
          <w:sz w:val="18"/>
        </w:rPr>
      </w:pPr>
      <w:r>
        <w:rPr>
          <w:sz w:val="16"/>
        </w:rPr>
        <w:t>148.</w:t>
      </w:r>
      <w:r>
        <w:rPr>
          <w:sz w:val="16"/>
        </w:rPr>
        <w:tab/>
        <w:t>Steam sterilizers</w:t>
      </w:r>
      <w:r>
        <w:rPr>
          <w:sz w:val="16"/>
        </w:rPr>
        <w:br w:type="page"/>
      </w:r>
      <w:r>
        <w:rPr>
          <w:b/>
          <w:sz w:val="28"/>
        </w:rPr>
        <w:lastRenderedPageBreak/>
        <w:t>PART 60  NSPS SUBPARTS</w:t>
      </w:r>
    </w:p>
    <w:p w14:paraId="2814FF30" w14:textId="77777777" w:rsidR="00000000" w:rsidRDefault="004D5B92">
      <w:pPr>
        <w:tabs>
          <w:tab w:val="left" w:pos="270"/>
        </w:tabs>
        <w:suppressAutoHyphens/>
        <w:ind w:left="270" w:hanging="270"/>
        <w:rPr>
          <w:sz w:val="18"/>
        </w:rPr>
      </w:pPr>
      <w:r>
        <w:rPr>
          <w:b/>
          <w:sz w:val="18"/>
        </w:rPr>
        <w:t>A</w:t>
      </w:r>
      <w:r>
        <w:rPr>
          <w:sz w:val="18"/>
        </w:rPr>
        <w:tab/>
        <w:t>General Provisions</w:t>
      </w:r>
    </w:p>
    <w:p w14:paraId="488EAD4D" w14:textId="77777777" w:rsidR="00000000" w:rsidRDefault="004D5B92">
      <w:pPr>
        <w:tabs>
          <w:tab w:val="left" w:pos="270"/>
        </w:tabs>
        <w:suppressAutoHyphens/>
        <w:ind w:left="270" w:hanging="270"/>
        <w:rPr>
          <w:sz w:val="18"/>
        </w:rPr>
      </w:pPr>
      <w:r>
        <w:rPr>
          <w:b/>
          <w:sz w:val="18"/>
        </w:rPr>
        <w:t>B</w:t>
      </w:r>
      <w:r>
        <w:rPr>
          <w:sz w:val="18"/>
        </w:rPr>
        <w:tab/>
        <w:t>Adoption and Submittal of State Plans for Designated Facilities</w:t>
      </w:r>
    </w:p>
    <w:p w14:paraId="249B4D26" w14:textId="77777777" w:rsidR="00000000" w:rsidRDefault="004D5B92">
      <w:pPr>
        <w:tabs>
          <w:tab w:val="left" w:pos="270"/>
        </w:tabs>
        <w:suppressAutoHyphens/>
        <w:ind w:left="270" w:hanging="270"/>
        <w:rPr>
          <w:sz w:val="18"/>
        </w:rPr>
      </w:pPr>
      <w:r>
        <w:rPr>
          <w:b/>
          <w:sz w:val="18"/>
        </w:rPr>
        <w:t>C</w:t>
      </w:r>
      <w:r>
        <w:rPr>
          <w:sz w:val="18"/>
        </w:rPr>
        <w:tab/>
        <w:t>Emission Guidelines and Compliance Times</w:t>
      </w:r>
    </w:p>
    <w:p w14:paraId="74EB6D0A" w14:textId="77777777" w:rsidR="00000000" w:rsidRDefault="004D5B92">
      <w:pPr>
        <w:tabs>
          <w:tab w:val="left" w:pos="270"/>
        </w:tabs>
        <w:suppressAutoHyphens/>
        <w:ind w:left="270" w:hanging="270"/>
        <w:rPr>
          <w:sz w:val="18"/>
        </w:rPr>
      </w:pPr>
      <w:r>
        <w:rPr>
          <w:b/>
          <w:sz w:val="18"/>
        </w:rPr>
        <w:t>Cb</w:t>
      </w:r>
      <w:r>
        <w:rPr>
          <w:sz w:val="18"/>
        </w:rPr>
        <w:tab/>
        <w:t>Munici</w:t>
      </w:r>
      <w:r>
        <w:rPr>
          <w:sz w:val="18"/>
        </w:rPr>
        <w:softHyphen/>
        <w:t>pal Waste Combustors before December 19, 1995</w:t>
      </w:r>
    </w:p>
    <w:p w14:paraId="06C3085B" w14:textId="77777777" w:rsidR="00000000" w:rsidRDefault="004D5B92">
      <w:pPr>
        <w:tabs>
          <w:tab w:val="left" w:pos="270"/>
        </w:tabs>
        <w:suppressAutoHyphens/>
        <w:ind w:left="270" w:hanging="270"/>
        <w:rPr>
          <w:sz w:val="18"/>
        </w:rPr>
      </w:pPr>
      <w:r>
        <w:rPr>
          <w:b/>
          <w:sz w:val="18"/>
        </w:rPr>
        <w:t>Cd</w:t>
      </w:r>
      <w:r>
        <w:rPr>
          <w:sz w:val="18"/>
        </w:rPr>
        <w:tab/>
        <w:t>Sulfuric Acid Production Units</w:t>
      </w:r>
    </w:p>
    <w:p w14:paraId="032437F2" w14:textId="77777777" w:rsidR="00000000" w:rsidRDefault="004D5B92">
      <w:pPr>
        <w:tabs>
          <w:tab w:val="left" w:pos="270"/>
        </w:tabs>
        <w:suppressAutoHyphens/>
        <w:ind w:left="270" w:hanging="270"/>
        <w:rPr>
          <w:sz w:val="18"/>
        </w:rPr>
      </w:pPr>
      <w:r>
        <w:rPr>
          <w:b/>
          <w:sz w:val="18"/>
        </w:rPr>
        <w:t>D</w:t>
      </w:r>
      <w:r>
        <w:rPr>
          <w:sz w:val="18"/>
        </w:rPr>
        <w:tab/>
        <w:t>Fossil-Fuel Fired Steam Generators fo</w:t>
      </w:r>
      <w:r>
        <w:rPr>
          <w:sz w:val="18"/>
        </w:rPr>
        <w:t>r Which Construction is Commenced after August 17, 1971</w:t>
      </w:r>
    </w:p>
    <w:p w14:paraId="1F82EAD3" w14:textId="77777777" w:rsidR="00000000" w:rsidRDefault="004D5B92">
      <w:pPr>
        <w:tabs>
          <w:tab w:val="left" w:pos="270"/>
        </w:tabs>
        <w:suppressAutoHyphens/>
        <w:ind w:left="270" w:hanging="270"/>
        <w:rPr>
          <w:sz w:val="18"/>
        </w:rPr>
      </w:pPr>
      <w:r>
        <w:rPr>
          <w:b/>
          <w:sz w:val="18"/>
        </w:rPr>
        <w:t>Da</w:t>
      </w:r>
      <w:r>
        <w:rPr>
          <w:sz w:val="18"/>
        </w:rPr>
        <w:tab/>
        <w:t>Electric Utility Steam Generat</w:t>
      </w:r>
      <w:r>
        <w:rPr>
          <w:sz w:val="18"/>
        </w:rPr>
        <w:softHyphen/>
        <w:t>ing Units for Which Construction Is Commenced After September 18, 1978</w:t>
      </w:r>
    </w:p>
    <w:p w14:paraId="7C776510" w14:textId="77777777" w:rsidR="00000000" w:rsidRDefault="004D5B92">
      <w:pPr>
        <w:tabs>
          <w:tab w:val="left" w:pos="270"/>
        </w:tabs>
        <w:suppressAutoHyphens/>
        <w:ind w:left="270" w:hanging="270"/>
        <w:rPr>
          <w:sz w:val="18"/>
        </w:rPr>
      </w:pPr>
      <w:r>
        <w:rPr>
          <w:b/>
          <w:sz w:val="18"/>
        </w:rPr>
        <w:t>Db</w:t>
      </w:r>
      <w:r>
        <w:rPr>
          <w:sz w:val="18"/>
        </w:rPr>
        <w:tab/>
        <w:t>Industrial-Commercial-Institutional Steam Generating Units</w:t>
      </w:r>
    </w:p>
    <w:p w14:paraId="0B6D0170" w14:textId="77777777" w:rsidR="00000000" w:rsidRDefault="004D5B92">
      <w:pPr>
        <w:tabs>
          <w:tab w:val="left" w:pos="270"/>
        </w:tabs>
        <w:suppressAutoHyphens/>
        <w:ind w:left="270" w:hanging="270"/>
        <w:rPr>
          <w:sz w:val="18"/>
        </w:rPr>
      </w:pPr>
      <w:r>
        <w:rPr>
          <w:b/>
          <w:sz w:val="18"/>
        </w:rPr>
        <w:t>Dc</w:t>
      </w:r>
      <w:r>
        <w:rPr>
          <w:sz w:val="18"/>
        </w:rPr>
        <w:tab/>
        <w:t>Small Industrial-Commercial-Institutional Steam Generating Units</w:t>
      </w:r>
    </w:p>
    <w:p w14:paraId="6FDCEB71" w14:textId="77777777" w:rsidR="00000000" w:rsidRDefault="004D5B92">
      <w:pPr>
        <w:tabs>
          <w:tab w:val="left" w:pos="270"/>
        </w:tabs>
        <w:suppressAutoHyphens/>
        <w:ind w:left="270" w:hanging="270"/>
        <w:rPr>
          <w:sz w:val="18"/>
        </w:rPr>
      </w:pPr>
      <w:r>
        <w:rPr>
          <w:b/>
          <w:sz w:val="18"/>
        </w:rPr>
        <w:t>E</w:t>
      </w:r>
      <w:r>
        <w:rPr>
          <w:sz w:val="18"/>
        </w:rPr>
        <w:tab/>
        <w:t>Incinerators</w:t>
      </w:r>
    </w:p>
    <w:p w14:paraId="09415261" w14:textId="77777777" w:rsidR="00000000" w:rsidRDefault="004D5B92">
      <w:pPr>
        <w:tabs>
          <w:tab w:val="left" w:pos="270"/>
        </w:tabs>
        <w:suppressAutoHyphens/>
        <w:ind w:left="270" w:hanging="270"/>
        <w:rPr>
          <w:sz w:val="18"/>
        </w:rPr>
      </w:pPr>
      <w:r>
        <w:rPr>
          <w:b/>
          <w:sz w:val="18"/>
        </w:rPr>
        <w:t>Ea</w:t>
      </w:r>
      <w:r>
        <w:rPr>
          <w:sz w:val="18"/>
        </w:rPr>
        <w:tab/>
        <w:t>Municipal Waste Combustors before September 20, 1994</w:t>
      </w:r>
    </w:p>
    <w:p w14:paraId="2A01FE53" w14:textId="77777777" w:rsidR="00000000" w:rsidRDefault="004D5B92">
      <w:pPr>
        <w:tabs>
          <w:tab w:val="left" w:pos="270"/>
        </w:tabs>
        <w:suppressAutoHyphens/>
        <w:ind w:left="270" w:hanging="270"/>
        <w:rPr>
          <w:sz w:val="18"/>
        </w:rPr>
      </w:pPr>
      <w:r>
        <w:rPr>
          <w:b/>
          <w:sz w:val="18"/>
        </w:rPr>
        <w:t>Eb</w:t>
      </w:r>
      <w:r>
        <w:rPr>
          <w:sz w:val="18"/>
        </w:rPr>
        <w:tab/>
        <w:t>Municipal Waste Combustors after September 20, 1994</w:t>
      </w:r>
    </w:p>
    <w:p w14:paraId="29867AA3" w14:textId="77777777" w:rsidR="00000000" w:rsidRDefault="004D5B92">
      <w:pPr>
        <w:tabs>
          <w:tab w:val="left" w:pos="270"/>
        </w:tabs>
        <w:suppressAutoHyphens/>
        <w:ind w:left="270" w:hanging="270"/>
        <w:rPr>
          <w:sz w:val="18"/>
        </w:rPr>
      </w:pPr>
      <w:r>
        <w:rPr>
          <w:b/>
          <w:sz w:val="18"/>
        </w:rPr>
        <w:t>F</w:t>
      </w:r>
      <w:r>
        <w:rPr>
          <w:sz w:val="18"/>
        </w:rPr>
        <w:tab/>
        <w:t>Standard of Performance for Portland Cement Plants</w:t>
      </w:r>
    </w:p>
    <w:p w14:paraId="271B99CE" w14:textId="77777777" w:rsidR="00000000" w:rsidRDefault="004D5B92">
      <w:pPr>
        <w:tabs>
          <w:tab w:val="left" w:pos="270"/>
        </w:tabs>
        <w:suppressAutoHyphens/>
        <w:ind w:left="270" w:hanging="270"/>
        <w:rPr>
          <w:sz w:val="18"/>
        </w:rPr>
      </w:pPr>
      <w:r>
        <w:rPr>
          <w:b/>
          <w:sz w:val="18"/>
        </w:rPr>
        <w:t>G</w:t>
      </w:r>
      <w:r>
        <w:rPr>
          <w:sz w:val="18"/>
        </w:rPr>
        <w:tab/>
        <w:t>Nitric Acid Plants</w:t>
      </w:r>
    </w:p>
    <w:p w14:paraId="68E83E76" w14:textId="77777777" w:rsidR="00000000" w:rsidRDefault="004D5B92">
      <w:pPr>
        <w:tabs>
          <w:tab w:val="left" w:pos="270"/>
        </w:tabs>
        <w:suppressAutoHyphens/>
        <w:ind w:left="270" w:hanging="270"/>
        <w:rPr>
          <w:sz w:val="18"/>
        </w:rPr>
      </w:pPr>
      <w:r>
        <w:rPr>
          <w:b/>
          <w:sz w:val="18"/>
        </w:rPr>
        <w:t>H</w:t>
      </w:r>
      <w:r>
        <w:rPr>
          <w:sz w:val="18"/>
        </w:rPr>
        <w:tab/>
        <w:t>Sulfuric Acid Plant</w:t>
      </w:r>
      <w:r>
        <w:rPr>
          <w:sz w:val="18"/>
        </w:rPr>
        <w:t>s</w:t>
      </w:r>
    </w:p>
    <w:p w14:paraId="30B131C6" w14:textId="77777777" w:rsidR="00000000" w:rsidRDefault="004D5B92">
      <w:pPr>
        <w:tabs>
          <w:tab w:val="left" w:pos="270"/>
        </w:tabs>
        <w:suppressAutoHyphens/>
        <w:ind w:left="270" w:hanging="270"/>
        <w:rPr>
          <w:sz w:val="18"/>
        </w:rPr>
      </w:pPr>
      <w:r>
        <w:rPr>
          <w:b/>
          <w:sz w:val="18"/>
        </w:rPr>
        <w:t>I</w:t>
      </w:r>
      <w:r>
        <w:rPr>
          <w:sz w:val="18"/>
        </w:rPr>
        <w:tab/>
        <w:t>Asphalt Concrete Plants</w:t>
      </w:r>
    </w:p>
    <w:p w14:paraId="18CF4AE7" w14:textId="77777777" w:rsidR="00000000" w:rsidRDefault="004D5B92">
      <w:pPr>
        <w:tabs>
          <w:tab w:val="left" w:pos="270"/>
        </w:tabs>
        <w:suppressAutoHyphens/>
        <w:ind w:left="270" w:hanging="270"/>
        <w:rPr>
          <w:sz w:val="18"/>
        </w:rPr>
      </w:pPr>
      <w:r>
        <w:rPr>
          <w:b/>
          <w:sz w:val="18"/>
        </w:rPr>
        <w:t>J</w:t>
      </w:r>
      <w:r>
        <w:rPr>
          <w:sz w:val="18"/>
        </w:rPr>
        <w:tab/>
        <w:t>Petroleum Refineries</w:t>
      </w:r>
    </w:p>
    <w:p w14:paraId="63794ED1" w14:textId="77777777" w:rsidR="00000000" w:rsidRDefault="004D5B92">
      <w:pPr>
        <w:tabs>
          <w:tab w:val="left" w:pos="270"/>
        </w:tabs>
        <w:suppressAutoHyphens/>
        <w:ind w:left="270" w:hanging="270"/>
        <w:rPr>
          <w:sz w:val="18"/>
        </w:rPr>
      </w:pPr>
      <w:r>
        <w:rPr>
          <w:b/>
          <w:sz w:val="18"/>
        </w:rPr>
        <w:t>K</w:t>
      </w:r>
      <w:r>
        <w:rPr>
          <w:sz w:val="18"/>
        </w:rPr>
        <w:tab/>
        <w:t>Storage Vessels for Petroleum Liquids for Which Construction, Reconstruction, or Modification Commenced After June 11, 1973, and Prior to May 19, 1978</w:t>
      </w:r>
    </w:p>
    <w:p w14:paraId="3FD18C08" w14:textId="77777777" w:rsidR="00000000" w:rsidRDefault="004D5B92">
      <w:pPr>
        <w:tabs>
          <w:tab w:val="left" w:pos="270"/>
        </w:tabs>
        <w:suppressAutoHyphens/>
        <w:ind w:left="270" w:hanging="270"/>
        <w:rPr>
          <w:sz w:val="18"/>
        </w:rPr>
      </w:pPr>
      <w:r>
        <w:rPr>
          <w:b/>
          <w:sz w:val="18"/>
        </w:rPr>
        <w:t>Ka</w:t>
      </w:r>
      <w:r>
        <w:rPr>
          <w:sz w:val="18"/>
        </w:rPr>
        <w:tab/>
        <w:t>Storage Vessels for Petroleum Liquids for Which Construction, Reconstruction, or Modification Commenced After May 18, 1978, and Prior to July 23, 1984</w:t>
      </w:r>
    </w:p>
    <w:p w14:paraId="64F5DC28" w14:textId="77777777" w:rsidR="00000000" w:rsidRDefault="004D5B92">
      <w:pPr>
        <w:tabs>
          <w:tab w:val="left" w:pos="270"/>
        </w:tabs>
        <w:suppressAutoHyphens/>
        <w:ind w:left="270" w:hanging="270"/>
        <w:rPr>
          <w:sz w:val="18"/>
        </w:rPr>
      </w:pPr>
      <w:r>
        <w:rPr>
          <w:b/>
          <w:sz w:val="18"/>
        </w:rPr>
        <w:t>Kb</w:t>
      </w:r>
      <w:r>
        <w:rPr>
          <w:sz w:val="18"/>
        </w:rPr>
        <w:tab/>
        <w:t>Volatile Organic Liquid Storage Vessels (Including Petroleum Liquid Storage Vessels) for Which Construction, Re-construction, or Modification Commenced</w:t>
      </w:r>
      <w:r>
        <w:rPr>
          <w:sz w:val="18"/>
        </w:rPr>
        <w:t xml:space="preserve"> after July 23, 1984</w:t>
      </w:r>
    </w:p>
    <w:p w14:paraId="470BCEC9" w14:textId="77777777" w:rsidR="00000000" w:rsidRDefault="004D5B92">
      <w:pPr>
        <w:tabs>
          <w:tab w:val="left" w:pos="270"/>
        </w:tabs>
        <w:suppressAutoHyphens/>
        <w:ind w:left="270" w:hanging="270"/>
        <w:rPr>
          <w:sz w:val="18"/>
        </w:rPr>
      </w:pPr>
      <w:r>
        <w:rPr>
          <w:b/>
          <w:sz w:val="18"/>
        </w:rPr>
        <w:t>L</w:t>
      </w:r>
      <w:r>
        <w:rPr>
          <w:sz w:val="18"/>
        </w:rPr>
        <w:tab/>
        <w:t>Secondary Lead Smelters</w:t>
      </w:r>
    </w:p>
    <w:p w14:paraId="2B08D035" w14:textId="77777777" w:rsidR="00000000" w:rsidRDefault="004D5B92">
      <w:pPr>
        <w:tabs>
          <w:tab w:val="left" w:pos="270"/>
        </w:tabs>
        <w:suppressAutoHyphens/>
        <w:ind w:left="270" w:hanging="270"/>
        <w:rPr>
          <w:sz w:val="18"/>
        </w:rPr>
      </w:pPr>
      <w:r>
        <w:rPr>
          <w:b/>
          <w:sz w:val="18"/>
        </w:rPr>
        <w:t>N</w:t>
      </w:r>
      <w:r>
        <w:rPr>
          <w:sz w:val="18"/>
        </w:rPr>
        <w:tab/>
        <w:t>Primary Emissions from Basic Oxygen Process Furnaces for Which Construction is Commenced after June 11, 1973</w:t>
      </w:r>
    </w:p>
    <w:p w14:paraId="0C285D45" w14:textId="77777777" w:rsidR="00000000" w:rsidRDefault="004D5B92">
      <w:pPr>
        <w:tabs>
          <w:tab w:val="left" w:pos="270"/>
        </w:tabs>
        <w:suppressAutoHyphens/>
        <w:ind w:left="270" w:hanging="270"/>
        <w:rPr>
          <w:sz w:val="18"/>
        </w:rPr>
      </w:pPr>
      <w:r>
        <w:rPr>
          <w:b/>
          <w:sz w:val="18"/>
        </w:rPr>
        <w:t>Na</w:t>
      </w:r>
      <w:r>
        <w:rPr>
          <w:sz w:val="18"/>
        </w:rPr>
        <w:tab/>
        <w:t>Secondary Emissions from Basic Oxygen Process Steelmaking Facilities for Which Construction Commenced After Jan. 20, 1983</w:t>
      </w:r>
    </w:p>
    <w:p w14:paraId="038ED5A5" w14:textId="77777777" w:rsidR="00000000" w:rsidRDefault="004D5B92">
      <w:pPr>
        <w:tabs>
          <w:tab w:val="left" w:pos="270"/>
        </w:tabs>
        <w:suppressAutoHyphens/>
        <w:ind w:left="270" w:hanging="270"/>
        <w:rPr>
          <w:sz w:val="18"/>
        </w:rPr>
      </w:pPr>
      <w:r>
        <w:rPr>
          <w:b/>
          <w:sz w:val="18"/>
        </w:rPr>
        <w:t>O</w:t>
      </w:r>
      <w:r>
        <w:rPr>
          <w:sz w:val="18"/>
        </w:rPr>
        <w:tab/>
        <w:t>Sewage Treatment Plants</w:t>
      </w:r>
    </w:p>
    <w:p w14:paraId="19A6C98D" w14:textId="77777777" w:rsidR="00000000" w:rsidRDefault="004D5B92">
      <w:pPr>
        <w:tabs>
          <w:tab w:val="left" w:pos="270"/>
        </w:tabs>
        <w:suppressAutoHyphens/>
        <w:ind w:left="270" w:hanging="270"/>
        <w:rPr>
          <w:sz w:val="18"/>
        </w:rPr>
      </w:pPr>
      <w:r>
        <w:rPr>
          <w:b/>
          <w:sz w:val="18"/>
        </w:rPr>
        <w:t>P</w:t>
      </w:r>
      <w:r>
        <w:rPr>
          <w:sz w:val="18"/>
        </w:rPr>
        <w:tab/>
        <w:t>Primary Copper Smelters</w:t>
      </w:r>
    </w:p>
    <w:p w14:paraId="2E8ED8F3" w14:textId="77777777" w:rsidR="00000000" w:rsidRDefault="004D5B92">
      <w:pPr>
        <w:tabs>
          <w:tab w:val="left" w:pos="270"/>
        </w:tabs>
        <w:suppressAutoHyphens/>
        <w:ind w:left="270" w:hanging="270"/>
        <w:rPr>
          <w:sz w:val="18"/>
        </w:rPr>
      </w:pPr>
      <w:r>
        <w:rPr>
          <w:b/>
          <w:sz w:val="18"/>
        </w:rPr>
        <w:t>Q</w:t>
      </w:r>
      <w:r>
        <w:rPr>
          <w:sz w:val="18"/>
        </w:rPr>
        <w:tab/>
        <w:t>Primary Zinc Smelters</w:t>
      </w:r>
    </w:p>
    <w:p w14:paraId="3925BAFE" w14:textId="77777777" w:rsidR="00000000" w:rsidRDefault="004D5B92">
      <w:pPr>
        <w:tabs>
          <w:tab w:val="left" w:pos="270"/>
        </w:tabs>
        <w:suppressAutoHyphens/>
        <w:ind w:left="270" w:hanging="270"/>
        <w:rPr>
          <w:sz w:val="18"/>
        </w:rPr>
      </w:pPr>
      <w:r>
        <w:rPr>
          <w:b/>
          <w:sz w:val="18"/>
        </w:rPr>
        <w:t>R</w:t>
      </w:r>
      <w:r>
        <w:rPr>
          <w:sz w:val="18"/>
        </w:rPr>
        <w:tab/>
        <w:t>Primary Lead Smelters</w:t>
      </w:r>
    </w:p>
    <w:p w14:paraId="77837E82" w14:textId="77777777" w:rsidR="00000000" w:rsidRDefault="004D5B92">
      <w:pPr>
        <w:tabs>
          <w:tab w:val="left" w:pos="270"/>
        </w:tabs>
        <w:suppressAutoHyphens/>
        <w:ind w:left="270" w:hanging="270"/>
        <w:rPr>
          <w:sz w:val="18"/>
        </w:rPr>
      </w:pPr>
      <w:r>
        <w:rPr>
          <w:b/>
          <w:sz w:val="18"/>
        </w:rPr>
        <w:t>S</w:t>
      </w:r>
      <w:r>
        <w:rPr>
          <w:sz w:val="18"/>
        </w:rPr>
        <w:tab/>
        <w:t>Primary Aluminum Reduction Plants</w:t>
      </w:r>
    </w:p>
    <w:p w14:paraId="0A993212" w14:textId="77777777" w:rsidR="00000000" w:rsidRDefault="004D5B92">
      <w:pPr>
        <w:tabs>
          <w:tab w:val="left" w:pos="270"/>
        </w:tabs>
        <w:suppressAutoHyphens/>
        <w:ind w:left="270" w:hanging="270"/>
        <w:rPr>
          <w:sz w:val="18"/>
        </w:rPr>
      </w:pPr>
      <w:r>
        <w:rPr>
          <w:b/>
          <w:sz w:val="18"/>
        </w:rPr>
        <w:t>T</w:t>
      </w:r>
      <w:r>
        <w:rPr>
          <w:sz w:val="18"/>
        </w:rPr>
        <w:tab/>
        <w:t>Phosphate Fertilizer Industry:  Wet-Process Phosphoric Acid Plants</w:t>
      </w:r>
    </w:p>
    <w:p w14:paraId="3222A54C" w14:textId="77777777" w:rsidR="00000000" w:rsidRDefault="004D5B92">
      <w:pPr>
        <w:tabs>
          <w:tab w:val="left" w:pos="270"/>
        </w:tabs>
        <w:suppressAutoHyphens/>
        <w:ind w:left="270" w:hanging="270"/>
        <w:rPr>
          <w:sz w:val="18"/>
        </w:rPr>
      </w:pPr>
      <w:r>
        <w:rPr>
          <w:b/>
          <w:sz w:val="18"/>
        </w:rPr>
        <w:t>U</w:t>
      </w:r>
      <w:r>
        <w:rPr>
          <w:sz w:val="18"/>
        </w:rPr>
        <w:tab/>
        <w:t>Phosphate Fertilizer I</w:t>
      </w:r>
      <w:r>
        <w:rPr>
          <w:sz w:val="18"/>
        </w:rPr>
        <w:t>ndustry:  Superphosphoric Acid Plants</w:t>
      </w:r>
    </w:p>
    <w:p w14:paraId="762C1665" w14:textId="77777777" w:rsidR="00000000" w:rsidRDefault="004D5B92">
      <w:pPr>
        <w:tabs>
          <w:tab w:val="left" w:pos="270"/>
        </w:tabs>
        <w:suppressAutoHyphens/>
        <w:ind w:left="270" w:hanging="270"/>
        <w:rPr>
          <w:sz w:val="18"/>
        </w:rPr>
      </w:pPr>
      <w:r>
        <w:rPr>
          <w:b/>
          <w:sz w:val="18"/>
        </w:rPr>
        <w:t>V</w:t>
      </w:r>
      <w:r>
        <w:rPr>
          <w:sz w:val="18"/>
        </w:rPr>
        <w:tab/>
      </w:r>
      <w:r>
        <w:rPr>
          <w:spacing w:val="-2"/>
          <w:sz w:val="18"/>
        </w:rPr>
        <w:t>Phosphate Fertilizer Industry:  Diammonium Phosphate Plants</w:t>
      </w:r>
    </w:p>
    <w:p w14:paraId="14640CF7" w14:textId="77777777" w:rsidR="00000000" w:rsidRDefault="004D5B92">
      <w:pPr>
        <w:tabs>
          <w:tab w:val="left" w:pos="270"/>
        </w:tabs>
        <w:suppressAutoHyphens/>
        <w:ind w:left="270" w:hanging="270"/>
        <w:rPr>
          <w:sz w:val="18"/>
        </w:rPr>
      </w:pPr>
      <w:r>
        <w:rPr>
          <w:b/>
          <w:sz w:val="18"/>
        </w:rPr>
        <w:t>W</w:t>
      </w:r>
      <w:r>
        <w:rPr>
          <w:sz w:val="18"/>
        </w:rPr>
        <w:tab/>
        <w:t>Phosphate Fertilizer Industry:  Triple Superphosphate Plants</w:t>
      </w:r>
    </w:p>
    <w:p w14:paraId="5D522556" w14:textId="77777777" w:rsidR="00000000" w:rsidRDefault="004D5B92">
      <w:pPr>
        <w:tabs>
          <w:tab w:val="left" w:pos="270"/>
        </w:tabs>
        <w:suppressAutoHyphens/>
        <w:ind w:left="270" w:hanging="270"/>
        <w:rPr>
          <w:sz w:val="18"/>
        </w:rPr>
      </w:pPr>
      <w:r>
        <w:rPr>
          <w:b/>
          <w:sz w:val="18"/>
        </w:rPr>
        <w:t>X</w:t>
      </w:r>
      <w:r>
        <w:rPr>
          <w:sz w:val="18"/>
        </w:rPr>
        <w:tab/>
        <w:t>Phosphate Fertilizer Industry:  Granular Triple Superphosphate Storage Facilities</w:t>
      </w:r>
    </w:p>
    <w:p w14:paraId="336F4AA1" w14:textId="77777777" w:rsidR="00000000" w:rsidRDefault="004D5B92">
      <w:pPr>
        <w:tabs>
          <w:tab w:val="left" w:pos="270"/>
        </w:tabs>
        <w:suppressAutoHyphens/>
        <w:ind w:left="270" w:hanging="270"/>
        <w:rPr>
          <w:sz w:val="18"/>
        </w:rPr>
      </w:pPr>
      <w:r>
        <w:rPr>
          <w:b/>
          <w:sz w:val="18"/>
        </w:rPr>
        <w:t>Y</w:t>
      </w:r>
      <w:r>
        <w:rPr>
          <w:sz w:val="18"/>
        </w:rPr>
        <w:tab/>
        <w:t>Coal Preparation Plants</w:t>
      </w:r>
    </w:p>
    <w:p w14:paraId="4F8EDC07" w14:textId="77777777" w:rsidR="00000000" w:rsidRDefault="004D5B92">
      <w:pPr>
        <w:tabs>
          <w:tab w:val="left" w:pos="270"/>
        </w:tabs>
        <w:suppressAutoHyphens/>
        <w:ind w:left="270" w:hanging="270"/>
        <w:rPr>
          <w:sz w:val="18"/>
        </w:rPr>
      </w:pPr>
      <w:r>
        <w:rPr>
          <w:b/>
          <w:sz w:val="18"/>
        </w:rPr>
        <w:t>Z</w:t>
      </w:r>
      <w:r>
        <w:rPr>
          <w:sz w:val="18"/>
        </w:rPr>
        <w:tab/>
        <w:t>Ferroallay Production Facilities</w:t>
      </w:r>
    </w:p>
    <w:p w14:paraId="369BD4B5" w14:textId="77777777" w:rsidR="00000000" w:rsidRDefault="004D5B92">
      <w:pPr>
        <w:suppressAutoHyphens/>
        <w:rPr>
          <w:sz w:val="18"/>
        </w:rPr>
      </w:pPr>
    </w:p>
    <w:p w14:paraId="133BE744" w14:textId="77777777" w:rsidR="00000000" w:rsidRDefault="004D5B92">
      <w:pPr>
        <w:tabs>
          <w:tab w:val="left" w:pos="540"/>
        </w:tabs>
        <w:suppressAutoHyphens/>
        <w:ind w:left="540" w:hanging="540"/>
        <w:rPr>
          <w:sz w:val="18"/>
        </w:rPr>
      </w:pPr>
      <w:r>
        <w:rPr>
          <w:b/>
          <w:sz w:val="18"/>
        </w:rPr>
        <w:t>AA</w:t>
      </w:r>
      <w:r>
        <w:rPr>
          <w:sz w:val="18"/>
        </w:rPr>
        <w:tab/>
        <w:t>Steel Plants: Electric Arc Furnace:  Constructed After October 21, 1974 and Before August 17, 1983</w:t>
      </w:r>
    </w:p>
    <w:p w14:paraId="7C23E86D" w14:textId="77777777" w:rsidR="00000000" w:rsidRDefault="004D5B92">
      <w:pPr>
        <w:tabs>
          <w:tab w:val="left" w:pos="540"/>
        </w:tabs>
        <w:suppressAutoHyphens/>
        <w:ind w:left="540" w:hanging="540"/>
        <w:rPr>
          <w:sz w:val="18"/>
        </w:rPr>
      </w:pPr>
      <w:r>
        <w:rPr>
          <w:b/>
          <w:sz w:val="18"/>
        </w:rPr>
        <w:t>AAA</w:t>
      </w:r>
      <w:r>
        <w:rPr>
          <w:sz w:val="18"/>
        </w:rPr>
        <w:tab/>
        <w:t xml:space="preserve">Steel Plants:  Electric Arc Furnaces and Argon-Oxygen </w:t>
      </w:r>
      <w:r>
        <w:rPr>
          <w:spacing w:val="-2"/>
          <w:sz w:val="18"/>
        </w:rPr>
        <w:t>Decarburization Vessels Constructed After A</w:t>
      </w:r>
      <w:r>
        <w:rPr>
          <w:spacing w:val="-2"/>
          <w:sz w:val="18"/>
        </w:rPr>
        <w:t>ugust 7, 1983</w:t>
      </w:r>
    </w:p>
    <w:p w14:paraId="08989DCE" w14:textId="77777777" w:rsidR="00000000" w:rsidRDefault="004D5B92">
      <w:pPr>
        <w:tabs>
          <w:tab w:val="left" w:pos="540"/>
        </w:tabs>
        <w:suppressAutoHyphens/>
        <w:ind w:left="540" w:hanging="540"/>
        <w:rPr>
          <w:sz w:val="18"/>
        </w:rPr>
      </w:pPr>
      <w:r>
        <w:rPr>
          <w:b/>
          <w:sz w:val="18"/>
        </w:rPr>
        <w:t>BB</w:t>
      </w:r>
      <w:r>
        <w:rPr>
          <w:sz w:val="18"/>
        </w:rPr>
        <w:tab/>
        <w:t>Kraft Pulp Mills</w:t>
      </w:r>
    </w:p>
    <w:p w14:paraId="61EA9338" w14:textId="77777777" w:rsidR="00000000" w:rsidRDefault="004D5B92">
      <w:pPr>
        <w:tabs>
          <w:tab w:val="left" w:pos="540"/>
        </w:tabs>
        <w:suppressAutoHyphens/>
        <w:ind w:left="540" w:hanging="540"/>
        <w:rPr>
          <w:sz w:val="18"/>
        </w:rPr>
      </w:pPr>
      <w:r>
        <w:rPr>
          <w:b/>
          <w:sz w:val="18"/>
        </w:rPr>
        <w:t>CC</w:t>
      </w:r>
      <w:r>
        <w:rPr>
          <w:sz w:val="18"/>
        </w:rPr>
        <w:tab/>
        <w:t>Glass Manufacturing Plants</w:t>
      </w:r>
    </w:p>
    <w:p w14:paraId="7F1EABB3" w14:textId="77777777" w:rsidR="00000000" w:rsidRDefault="004D5B92">
      <w:pPr>
        <w:tabs>
          <w:tab w:val="left" w:pos="540"/>
        </w:tabs>
        <w:suppressAutoHyphens/>
        <w:ind w:left="540" w:hanging="540"/>
        <w:rPr>
          <w:sz w:val="18"/>
        </w:rPr>
      </w:pPr>
      <w:r>
        <w:rPr>
          <w:b/>
          <w:sz w:val="18"/>
        </w:rPr>
        <w:t>DD</w:t>
      </w:r>
      <w:r>
        <w:rPr>
          <w:sz w:val="18"/>
        </w:rPr>
        <w:tab/>
        <w:t>Grain Elevators</w:t>
      </w:r>
    </w:p>
    <w:p w14:paraId="56ADE27E" w14:textId="77777777" w:rsidR="00000000" w:rsidRDefault="004D5B92">
      <w:pPr>
        <w:tabs>
          <w:tab w:val="left" w:pos="540"/>
        </w:tabs>
        <w:suppressAutoHyphens/>
        <w:ind w:left="540" w:hanging="540"/>
        <w:rPr>
          <w:sz w:val="18"/>
        </w:rPr>
      </w:pPr>
      <w:r>
        <w:rPr>
          <w:b/>
          <w:sz w:val="18"/>
        </w:rPr>
        <w:t>EE</w:t>
      </w:r>
      <w:r>
        <w:rPr>
          <w:b/>
          <w:sz w:val="18"/>
        </w:rPr>
        <w:tab/>
      </w:r>
      <w:r>
        <w:rPr>
          <w:sz w:val="18"/>
        </w:rPr>
        <w:t>Surface Coating of Metal Furniture</w:t>
      </w:r>
    </w:p>
    <w:p w14:paraId="67D6EE56" w14:textId="77777777" w:rsidR="00000000" w:rsidRDefault="004D5B92">
      <w:pPr>
        <w:tabs>
          <w:tab w:val="left" w:pos="540"/>
        </w:tabs>
        <w:suppressAutoHyphens/>
        <w:ind w:left="540" w:hanging="540"/>
        <w:rPr>
          <w:sz w:val="18"/>
        </w:rPr>
      </w:pPr>
      <w:r>
        <w:rPr>
          <w:b/>
          <w:sz w:val="18"/>
        </w:rPr>
        <w:t>GG</w:t>
      </w:r>
      <w:r>
        <w:rPr>
          <w:sz w:val="18"/>
        </w:rPr>
        <w:tab/>
        <w:t>Stationary Gas Turbines</w:t>
      </w:r>
    </w:p>
    <w:p w14:paraId="3B824F08" w14:textId="77777777" w:rsidR="00000000" w:rsidRDefault="004D5B92">
      <w:pPr>
        <w:tabs>
          <w:tab w:val="left" w:pos="540"/>
        </w:tabs>
        <w:suppressAutoHyphens/>
        <w:ind w:left="540" w:hanging="540"/>
        <w:rPr>
          <w:sz w:val="18"/>
        </w:rPr>
      </w:pPr>
      <w:r>
        <w:rPr>
          <w:b/>
          <w:sz w:val="18"/>
        </w:rPr>
        <w:t>HH</w:t>
      </w:r>
      <w:r>
        <w:rPr>
          <w:sz w:val="18"/>
        </w:rPr>
        <w:tab/>
        <w:t>Lime Manufacturing Plants</w:t>
      </w:r>
    </w:p>
    <w:p w14:paraId="111EAE11" w14:textId="77777777" w:rsidR="00000000" w:rsidRDefault="004D5B92">
      <w:pPr>
        <w:tabs>
          <w:tab w:val="left" w:pos="540"/>
        </w:tabs>
        <w:suppressAutoHyphens/>
        <w:ind w:left="540" w:hanging="540"/>
        <w:rPr>
          <w:sz w:val="18"/>
        </w:rPr>
      </w:pPr>
      <w:r>
        <w:rPr>
          <w:b/>
          <w:sz w:val="18"/>
        </w:rPr>
        <w:t>KK</w:t>
      </w:r>
      <w:r>
        <w:rPr>
          <w:sz w:val="18"/>
        </w:rPr>
        <w:tab/>
        <w:t>Lead-Acid Battery Manufacturing Plants</w:t>
      </w:r>
    </w:p>
    <w:p w14:paraId="61087294" w14:textId="77777777" w:rsidR="00000000" w:rsidRDefault="004D5B92">
      <w:pPr>
        <w:tabs>
          <w:tab w:val="left" w:pos="540"/>
        </w:tabs>
        <w:suppressAutoHyphens/>
        <w:ind w:left="540" w:hanging="540"/>
        <w:rPr>
          <w:sz w:val="18"/>
        </w:rPr>
      </w:pPr>
      <w:r>
        <w:rPr>
          <w:b/>
          <w:sz w:val="18"/>
        </w:rPr>
        <w:t>LL</w:t>
      </w:r>
      <w:r>
        <w:rPr>
          <w:sz w:val="18"/>
        </w:rPr>
        <w:tab/>
        <w:t>Metallic Mineral Processing Plants</w:t>
      </w:r>
    </w:p>
    <w:p w14:paraId="1C207EA5" w14:textId="77777777" w:rsidR="00000000" w:rsidRDefault="004D5B92">
      <w:pPr>
        <w:tabs>
          <w:tab w:val="left" w:pos="540"/>
        </w:tabs>
        <w:suppressAutoHyphens/>
        <w:ind w:left="540" w:hanging="540"/>
        <w:rPr>
          <w:sz w:val="18"/>
        </w:rPr>
      </w:pPr>
      <w:r>
        <w:rPr>
          <w:b/>
          <w:sz w:val="18"/>
        </w:rPr>
        <w:t>MM</w:t>
      </w:r>
      <w:r>
        <w:rPr>
          <w:sz w:val="18"/>
        </w:rPr>
        <w:tab/>
        <w:t>Automobile and Light-Duty Truck Surface Coating</w:t>
      </w:r>
    </w:p>
    <w:p w14:paraId="25A7427B" w14:textId="77777777" w:rsidR="00000000" w:rsidRDefault="004D5B92">
      <w:pPr>
        <w:tabs>
          <w:tab w:val="left" w:pos="540"/>
        </w:tabs>
        <w:suppressAutoHyphens/>
        <w:ind w:left="540" w:hanging="540"/>
        <w:rPr>
          <w:sz w:val="18"/>
        </w:rPr>
      </w:pPr>
      <w:r>
        <w:rPr>
          <w:b/>
          <w:sz w:val="18"/>
        </w:rPr>
        <w:t>NN</w:t>
      </w:r>
      <w:r>
        <w:rPr>
          <w:sz w:val="18"/>
        </w:rPr>
        <w:tab/>
        <w:t>Phosphate Rock Plants</w:t>
      </w:r>
    </w:p>
    <w:p w14:paraId="1CAE278D" w14:textId="77777777" w:rsidR="00000000" w:rsidRDefault="004D5B92">
      <w:pPr>
        <w:tabs>
          <w:tab w:val="left" w:pos="540"/>
        </w:tabs>
        <w:suppressAutoHyphens/>
        <w:ind w:left="540" w:hanging="540"/>
        <w:rPr>
          <w:sz w:val="18"/>
        </w:rPr>
      </w:pPr>
      <w:r>
        <w:rPr>
          <w:b/>
          <w:sz w:val="18"/>
        </w:rPr>
        <w:t>PP</w:t>
      </w:r>
      <w:r>
        <w:rPr>
          <w:sz w:val="18"/>
        </w:rPr>
        <w:tab/>
        <w:t>Ammonium Sulfate Manufacture</w:t>
      </w:r>
    </w:p>
    <w:p w14:paraId="60300EE8" w14:textId="77777777" w:rsidR="00000000" w:rsidRDefault="004D5B92">
      <w:pPr>
        <w:tabs>
          <w:tab w:val="left" w:pos="540"/>
        </w:tabs>
        <w:suppressAutoHyphens/>
        <w:ind w:left="540" w:hanging="540"/>
        <w:rPr>
          <w:sz w:val="18"/>
        </w:rPr>
      </w:pPr>
      <w:r>
        <w:rPr>
          <w:b/>
          <w:sz w:val="18"/>
        </w:rPr>
        <w:t>QQ</w:t>
      </w:r>
      <w:r>
        <w:rPr>
          <w:sz w:val="18"/>
        </w:rPr>
        <w:tab/>
        <w:t>Graphic Arts Industry:  Publication Rotogravure Printing</w:t>
      </w:r>
    </w:p>
    <w:p w14:paraId="2EB8CD73" w14:textId="77777777" w:rsidR="00000000" w:rsidRDefault="004D5B92">
      <w:pPr>
        <w:tabs>
          <w:tab w:val="left" w:pos="540"/>
        </w:tabs>
        <w:suppressAutoHyphens/>
        <w:ind w:left="540" w:hanging="540"/>
        <w:rPr>
          <w:sz w:val="18"/>
        </w:rPr>
      </w:pPr>
      <w:r>
        <w:rPr>
          <w:b/>
          <w:sz w:val="18"/>
        </w:rPr>
        <w:t>RR</w:t>
      </w:r>
      <w:r>
        <w:rPr>
          <w:sz w:val="18"/>
        </w:rPr>
        <w:tab/>
        <w:t xml:space="preserve">Pressure Sensitive Tape and Label Surface Coating </w:t>
      </w:r>
    </w:p>
    <w:p w14:paraId="02AE6F3A" w14:textId="77777777" w:rsidR="00000000" w:rsidRDefault="004D5B92">
      <w:pPr>
        <w:tabs>
          <w:tab w:val="left" w:pos="540"/>
        </w:tabs>
        <w:suppressAutoHyphens/>
        <w:ind w:left="540" w:hanging="540"/>
        <w:rPr>
          <w:sz w:val="18"/>
        </w:rPr>
      </w:pPr>
      <w:r>
        <w:rPr>
          <w:b/>
          <w:sz w:val="18"/>
        </w:rPr>
        <w:t>SS</w:t>
      </w:r>
      <w:r>
        <w:rPr>
          <w:sz w:val="18"/>
        </w:rPr>
        <w:tab/>
        <w:t>Industrial Surface Coating:  L</w:t>
      </w:r>
      <w:r>
        <w:rPr>
          <w:sz w:val="18"/>
        </w:rPr>
        <w:t>arge Appliances</w:t>
      </w:r>
    </w:p>
    <w:p w14:paraId="78EDAB41" w14:textId="77777777" w:rsidR="00000000" w:rsidRDefault="004D5B92">
      <w:pPr>
        <w:tabs>
          <w:tab w:val="left" w:pos="540"/>
        </w:tabs>
        <w:suppressAutoHyphens/>
        <w:ind w:left="540" w:hanging="540"/>
        <w:rPr>
          <w:sz w:val="18"/>
        </w:rPr>
      </w:pPr>
      <w:r>
        <w:rPr>
          <w:b/>
          <w:sz w:val="18"/>
        </w:rPr>
        <w:t>TT</w:t>
      </w:r>
      <w:r>
        <w:rPr>
          <w:sz w:val="18"/>
        </w:rPr>
        <w:tab/>
        <w:t>Metal Coil Surface Coating</w:t>
      </w:r>
    </w:p>
    <w:p w14:paraId="50CFDCBE" w14:textId="77777777" w:rsidR="00000000" w:rsidRDefault="004D5B92">
      <w:pPr>
        <w:tabs>
          <w:tab w:val="left" w:pos="540"/>
        </w:tabs>
        <w:suppressAutoHyphens/>
        <w:ind w:left="540" w:hanging="540"/>
        <w:rPr>
          <w:sz w:val="18"/>
        </w:rPr>
      </w:pPr>
      <w:r>
        <w:rPr>
          <w:b/>
          <w:sz w:val="18"/>
        </w:rPr>
        <w:t>UU</w:t>
      </w:r>
      <w:r>
        <w:rPr>
          <w:sz w:val="18"/>
        </w:rPr>
        <w:tab/>
        <w:t>Asphalt Processing and Asphalt Roofing Manufacture</w:t>
      </w:r>
    </w:p>
    <w:p w14:paraId="515446CE" w14:textId="77777777" w:rsidR="00000000" w:rsidRDefault="004D5B92">
      <w:pPr>
        <w:tabs>
          <w:tab w:val="left" w:pos="540"/>
        </w:tabs>
        <w:suppressAutoHyphens/>
        <w:ind w:left="540" w:hanging="540"/>
        <w:rPr>
          <w:sz w:val="18"/>
        </w:rPr>
      </w:pPr>
      <w:r>
        <w:rPr>
          <w:b/>
          <w:sz w:val="18"/>
        </w:rPr>
        <w:t>VV</w:t>
      </w:r>
      <w:r>
        <w:rPr>
          <w:sz w:val="18"/>
        </w:rPr>
        <w:tab/>
        <w:t>Equipment Leaks of VOC in the Synthetic Organic Chemicals Manufacturing Industry</w:t>
      </w:r>
    </w:p>
    <w:p w14:paraId="292D2840" w14:textId="77777777" w:rsidR="00000000" w:rsidRDefault="004D5B92">
      <w:pPr>
        <w:tabs>
          <w:tab w:val="left" w:pos="540"/>
        </w:tabs>
        <w:suppressAutoHyphens/>
        <w:ind w:left="540" w:hanging="540"/>
        <w:rPr>
          <w:sz w:val="18"/>
        </w:rPr>
      </w:pPr>
      <w:r>
        <w:rPr>
          <w:b/>
          <w:sz w:val="18"/>
        </w:rPr>
        <w:t>WW</w:t>
      </w:r>
      <w:r>
        <w:rPr>
          <w:sz w:val="18"/>
        </w:rPr>
        <w:tab/>
        <w:t>Beverage Can Surface Coating Industry</w:t>
      </w:r>
    </w:p>
    <w:p w14:paraId="446DE9CE" w14:textId="77777777" w:rsidR="00000000" w:rsidRDefault="004D5B92">
      <w:pPr>
        <w:tabs>
          <w:tab w:val="left" w:pos="540"/>
        </w:tabs>
        <w:suppressAutoHyphens/>
        <w:ind w:left="540" w:hanging="540"/>
        <w:rPr>
          <w:sz w:val="18"/>
        </w:rPr>
      </w:pPr>
      <w:r>
        <w:rPr>
          <w:b/>
          <w:sz w:val="18"/>
        </w:rPr>
        <w:t>XX</w:t>
      </w:r>
      <w:r>
        <w:rPr>
          <w:sz w:val="18"/>
        </w:rPr>
        <w:tab/>
        <w:t>Bulk Gasoline Terminals</w:t>
      </w:r>
    </w:p>
    <w:p w14:paraId="47AF5369" w14:textId="77777777" w:rsidR="00000000" w:rsidRDefault="004D5B92">
      <w:pPr>
        <w:tabs>
          <w:tab w:val="left" w:pos="540"/>
        </w:tabs>
        <w:suppressAutoHyphens/>
        <w:ind w:left="540" w:hanging="540"/>
        <w:rPr>
          <w:sz w:val="18"/>
        </w:rPr>
      </w:pPr>
    </w:p>
    <w:p w14:paraId="2C1FB93D" w14:textId="77777777" w:rsidR="00000000" w:rsidRDefault="004D5B92">
      <w:pPr>
        <w:tabs>
          <w:tab w:val="left" w:pos="540"/>
        </w:tabs>
        <w:suppressAutoHyphens/>
        <w:ind w:left="540" w:hanging="540"/>
        <w:rPr>
          <w:sz w:val="18"/>
        </w:rPr>
      </w:pPr>
      <w:r>
        <w:rPr>
          <w:b/>
          <w:sz w:val="18"/>
        </w:rPr>
        <w:t>AAA</w:t>
      </w:r>
      <w:r>
        <w:rPr>
          <w:sz w:val="18"/>
        </w:rPr>
        <w:tab/>
        <w:t>New Residential Wood Heaters</w:t>
      </w:r>
    </w:p>
    <w:p w14:paraId="581227AF" w14:textId="77777777" w:rsidR="00000000" w:rsidRDefault="004D5B92">
      <w:pPr>
        <w:tabs>
          <w:tab w:val="left" w:pos="540"/>
        </w:tabs>
        <w:suppressAutoHyphens/>
        <w:ind w:left="540" w:hanging="540"/>
        <w:rPr>
          <w:sz w:val="18"/>
        </w:rPr>
      </w:pPr>
      <w:r>
        <w:rPr>
          <w:b/>
          <w:sz w:val="18"/>
        </w:rPr>
        <w:t>BBB</w:t>
      </w:r>
      <w:r>
        <w:rPr>
          <w:sz w:val="18"/>
        </w:rPr>
        <w:tab/>
        <w:t>Rubber Tire Manufacturing Industry</w:t>
      </w:r>
    </w:p>
    <w:p w14:paraId="4B894C33" w14:textId="77777777" w:rsidR="00000000" w:rsidRDefault="004D5B92">
      <w:pPr>
        <w:tabs>
          <w:tab w:val="left" w:pos="540"/>
        </w:tabs>
        <w:suppressAutoHyphens/>
        <w:ind w:left="540" w:hanging="540"/>
        <w:rPr>
          <w:sz w:val="18"/>
        </w:rPr>
      </w:pPr>
      <w:r>
        <w:rPr>
          <w:b/>
          <w:sz w:val="18"/>
        </w:rPr>
        <w:t>DDD</w:t>
      </w:r>
      <w:r>
        <w:rPr>
          <w:sz w:val="18"/>
        </w:rPr>
        <w:tab/>
        <w:t>Volatile Organic Compound (VOC) Emissions from the Polymer Manufacturing Industry</w:t>
      </w:r>
    </w:p>
    <w:p w14:paraId="6D3D2262" w14:textId="77777777" w:rsidR="00000000" w:rsidRDefault="004D5B92">
      <w:pPr>
        <w:tabs>
          <w:tab w:val="left" w:pos="540"/>
        </w:tabs>
        <w:suppressAutoHyphens/>
        <w:ind w:left="540" w:hanging="540"/>
        <w:rPr>
          <w:sz w:val="18"/>
        </w:rPr>
      </w:pPr>
      <w:r>
        <w:rPr>
          <w:b/>
          <w:sz w:val="18"/>
        </w:rPr>
        <w:t>FFF</w:t>
      </w:r>
      <w:r>
        <w:rPr>
          <w:sz w:val="18"/>
        </w:rPr>
        <w:tab/>
        <w:t>Flexible Vinyl and Urethane Coating and Printing</w:t>
      </w:r>
    </w:p>
    <w:p w14:paraId="5D5CEBFB" w14:textId="77777777" w:rsidR="00000000" w:rsidRDefault="004D5B92">
      <w:pPr>
        <w:tabs>
          <w:tab w:val="left" w:pos="540"/>
        </w:tabs>
        <w:suppressAutoHyphens/>
        <w:ind w:left="540" w:hanging="540"/>
        <w:rPr>
          <w:sz w:val="18"/>
        </w:rPr>
      </w:pPr>
      <w:r>
        <w:rPr>
          <w:b/>
          <w:sz w:val="18"/>
        </w:rPr>
        <w:t>GGG</w:t>
      </w:r>
      <w:r>
        <w:rPr>
          <w:sz w:val="18"/>
        </w:rPr>
        <w:tab/>
        <w:t>Equipment Leaks of VOC in Petroleum Refiners</w:t>
      </w:r>
    </w:p>
    <w:p w14:paraId="50D5E90E" w14:textId="77777777" w:rsidR="00000000" w:rsidRDefault="004D5B92">
      <w:pPr>
        <w:tabs>
          <w:tab w:val="left" w:pos="540"/>
        </w:tabs>
        <w:suppressAutoHyphens/>
        <w:ind w:left="540" w:hanging="540"/>
        <w:rPr>
          <w:sz w:val="18"/>
        </w:rPr>
      </w:pPr>
      <w:r>
        <w:rPr>
          <w:b/>
          <w:sz w:val="18"/>
        </w:rPr>
        <w:t>HHH</w:t>
      </w:r>
      <w:r>
        <w:rPr>
          <w:sz w:val="18"/>
        </w:rPr>
        <w:tab/>
        <w:t>Synthetic Fiber Production Facilities</w:t>
      </w:r>
    </w:p>
    <w:p w14:paraId="395A9501" w14:textId="77777777" w:rsidR="00000000" w:rsidRDefault="004D5B92">
      <w:pPr>
        <w:tabs>
          <w:tab w:val="left" w:pos="540"/>
        </w:tabs>
        <w:suppressAutoHyphens/>
        <w:ind w:left="540" w:hanging="540"/>
        <w:rPr>
          <w:sz w:val="18"/>
        </w:rPr>
      </w:pPr>
      <w:r>
        <w:rPr>
          <w:b/>
          <w:sz w:val="18"/>
        </w:rPr>
        <w:t>III</w:t>
      </w:r>
      <w:r>
        <w:rPr>
          <w:sz w:val="18"/>
        </w:rPr>
        <w:tab/>
        <w:t>Volatile Organic Compound (VOC) Emissions from the Synthetic Organic Chemical Manufacturing Industry (SOCMI) Air Oxidation Unit Processes</w:t>
      </w:r>
    </w:p>
    <w:p w14:paraId="631315D0" w14:textId="77777777" w:rsidR="00000000" w:rsidRDefault="004D5B92">
      <w:pPr>
        <w:tabs>
          <w:tab w:val="left" w:pos="540"/>
        </w:tabs>
        <w:suppressAutoHyphens/>
        <w:ind w:left="540" w:hanging="540"/>
        <w:rPr>
          <w:sz w:val="18"/>
        </w:rPr>
      </w:pPr>
      <w:r>
        <w:rPr>
          <w:b/>
          <w:sz w:val="18"/>
        </w:rPr>
        <w:t>JJJ</w:t>
      </w:r>
      <w:r>
        <w:rPr>
          <w:sz w:val="18"/>
        </w:rPr>
        <w:tab/>
        <w:t>Petroleum Dry Cleaners</w:t>
      </w:r>
    </w:p>
    <w:p w14:paraId="6E38AD38" w14:textId="77777777" w:rsidR="00000000" w:rsidRDefault="004D5B92">
      <w:pPr>
        <w:tabs>
          <w:tab w:val="left" w:pos="540"/>
        </w:tabs>
        <w:suppressAutoHyphens/>
        <w:ind w:left="540" w:hanging="540"/>
        <w:rPr>
          <w:sz w:val="18"/>
        </w:rPr>
      </w:pPr>
      <w:r>
        <w:rPr>
          <w:b/>
          <w:sz w:val="18"/>
        </w:rPr>
        <w:t>KKK</w:t>
      </w:r>
      <w:r>
        <w:rPr>
          <w:sz w:val="18"/>
        </w:rPr>
        <w:tab/>
        <w:t>Equipment Leaks of VOC From Onshore Natural Gas Processing Plants</w:t>
      </w:r>
    </w:p>
    <w:p w14:paraId="0F5A2353" w14:textId="77777777" w:rsidR="00000000" w:rsidRDefault="004D5B92">
      <w:pPr>
        <w:tabs>
          <w:tab w:val="left" w:pos="540"/>
        </w:tabs>
        <w:suppressAutoHyphens/>
        <w:ind w:left="540" w:hanging="540"/>
        <w:rPr>
          <w:sz w:val="18"/>
        </w:rPr>
      </w:pPr>
      <w:r>
        <w:rPr>
          <w:b/>
          <w:sz w:val="18"/>
        </w:rPr>
        <w:t>LLL</w:t>
      </w:r>
      <w:r>
        <w:rPr>
          <w:sz w:val="18"/>
        </w:rPr>
        <w:tab/>
        <w:t>Onshore Natural Gas Processing; SO</w:t>
      </w:r>
      <w:r>
        <w:rPr>
          <w:sz w:val="18"/>
          <w:vertAlign w:val="subscript"/>
        </w:rPr>
        <w:t>2</w:t>
      </w:r>
      <w:r>
        <w:rPr>
          <w:sz w:val="18"/>
        </w:rPr>
        <w:t xml:space="preserve"> Emissions</w:t>
      </w:r>
    </w:p>
    <w:p w14:paraId="1009E2E0" w14:textId="77777777" w:rsidR="00000000" w:rsidRDefault="004D5B92">
      <w:pPr>
        <w:tabs>
          <w:tab w:val="left" w:pos="540"/>
        </w:tabs>
        <w:suppressAutoHyphens/>
        <w:ind w:left="540" w:hanging="540"/>
        <w:rPr>
          <w:sz w:val="18"/>
        </w:rPr>
      </w:pPr>
      <w:r>
        <w:rPr>
          <w:b/>
          <w:sz w:val="18"/>
        </w:rPr>
        <w:t>NNN</w:t>
      </w:r>
      <w:r>
        <w:rPr>
          <w:sz w:val="18"/>
        </w:rPr>
        <w:tab/>
        <w:t>Volatile Organic Compound (VOC) Emissions From Synthetic Organic Chemical Manufacturing Industry (SOCMI) Distillation Operations</w:t>
      </w:r>
    </w:p>
    <w:p w14:paraId="665155EF" w14:textId="77777777" w:rsidR="00000000" w:rsidRDefault="004D5B92">
      <w:pPr>
        <w:tabs>
          <w:tab w:val="left" w:pos="540"/>
        </w:tabs>
        <w:suppressAutoHyphens/>
        <w:ind w:left="540" w:hanging="540"/>
        <w:rPr>
          <w:sz w:val="18"/>
        </w:rPr>
      </w:pPr>
      <w:r>
        <w:rPr>
          <w:b/>
          <w:sz w:val="18"/>
        </w:rPr>
        <w:t>OOO</w:t>
      </w:r>
      <w:r>
        <w:rPr>
          <w:sz w:val="18"/>
        </w:rPr>
        <w:tab/>
        <w:t>Nonmetallic Mineral Processing Plants</w:t>
      </w:r>
    </w:p>
    <w:p w14:paraId="595A9241" w14:textId="77777777" w:rsidR="00000000" w:rsidRDefault="004D5B92">
      <w:pPr>
        <w:tabs>
          <w:tab w:val="left" w:pos="540"/>
        </w:tabs>
        <w:suppressAutoHyphens/>
        <w:ind w:left="540" w:hanging="540"/>
        <w:rPr>
          <w:sz w:val="18"/>
        </w:rPr>
      </w:pPr>
      <w:r>
        <w:rPr>
          <w:b/>
          <w:sz w:val="18"/>
        </w:rPr>
        <w:t>PPP</w:t>
      </w:r>
      <w:r>
        <w:rPr>
          <w:sz w:val="18"/>
        </w:rPr>
        <w:tab/>
        <w:t>W</w:t>
      </w:r>
      <w:r>
        <w:rPr>
          <w:sz w:val="18"/>
        </w:rPr>
        <w:t>ool Fiberglass Insulation Manufacturing Plants</w:t>
      </w:r>
    </w:p>
    <w:p w14:paraId="02A9BF0E" w14:textId="77777777" w:rsidR="00000000" w:rsidRDefault="004D5B92">
      <w:pPr>
        <w:tabs>
          <w:tab w:val="left" w:pos="540"/>
        </w:tabs>
        <w:suppressAutoHyphens/>
        <w:ind w:left="540" w:hanging="540"/>
        <w:rPr>
          <w:sz w:val="18"/>
        </w:rPr>
      </w:pPr>
      <w:r>
        <w:rPr>
          <w:b/>
          <w:sz w:val="18"/>
        </w:rPr>
        <w:t>QQQ</w:t>
      </w:r>
      <w:r>
        <w:rPr>
          <w:sz w:val="18"/>
        </w:rPr>
        <w:tab/>
        <w:t>VOC Emissions From Petroleum Refinery Wastewater Systems</w:t>
      </w:r>
    </w:p>
    <w:p w14:paraId="45131DBB" w14:textId="77777777" w:rsidR="00000000" w:rsidRDefault="004D5B92">
      <w:pPr>
        <w:tabs>
          <w:tab w:val="left" w:pos="540"/>
        </w:tabs>
        <w:suppressAutoHyphens/>
        <w:ind w:left="540" w:hanging="540"/>
        <w:rPr>
          <w:sz w:val="18"/>
        </w:rPr>
      </w:pPr>
      <w:r>
        <w:rPr>
          <w:b/>
          <w:sz w:val="18"/>
        </w:rPr>
        <w:t>SSS</w:t>
      </w:r>
      <w:r>
        <w:rPr>
          <w:sz w:val="18"/>
        </w:rPr>
        <w:tab/>
        <w:t>Magnetic Tape Coating Facilities</w:t>
      </w:r>
    </w:p>
    <w:p w14:paraId="096857C5" w14:textId="77777777" w:rsidR="00000000" w:rsidRDefault="004D5B92">
      <w:pPr>
        <w:tabs>
          <w:tab w:val="left" w:pos="540"/>
        </w:tabs>
        <w:suppressAutoHyphens/>
        <w:ind w:left="540" w:hanging="540"/>
        <w:rPr>
          <w:sz w:val="18"/>
        </w:rPr>
      </w:pPr>
      <w:r>
        <w:rPr>
          <w:b/>
          <w:sz w:val="18"/>
        </w:rPr>
        <w:t>TTT</w:t>
      </w:r>
      <w:r>
        <w:rPr>
          <w:sz w:val="18"/>
        </w:rPr>
        <w:tab/>
        <w:t>Industrial Surface Coating: Surface Coating of Plastic Parts for Business Machines</w:t>
      </w:r>
    </w:p>
    <w:p w14:paraId="02FBD9F7" w14:textId="77777777" w:rsidR="00000000" w:rsidRDefault="004D5B92">
      <w:pPr>
        <w:tabs>
          <w:tab w:val="left" w:pos="540"/>
        </w:tabs>
        <w:suppressAutoHyphens/>
        <w:ind w:left="540" w:hanging="540"/>
        <w:rPr>
          <w:sz w:val="18"/>
        </w:rPr>
      </w:pPr>
      <w:r>
        <w:rPr>
          <w:b/>
          <w:sz w:val="18"/>
        </w:rPr>
        <w:t>UUU</w:t>
      </w:r>
      <w:r>
        <w:rPr>
          <w:sz w:val="18"/>
        </w:rPr>
        <w:tab/>
        <w:t>Calciners and Dryers in Mineral Industries</w:t>
      </w:r>
    </w:p>
    <w:p w14:paraId="12E59174" w14:textId="77777777" w:rsidR="00000000" w:rsidRDefault="004D5B92">
      <w:pPr>
        <w:tabs>
          <w:tab w:val="left" w:pos="540"/>
        </w:tabs>
        <w:suppressAutoHyphens/>
        <w:ind w:left="540" w:hanging="540"/>
        <w:rPr>
          <w:sz w:val="18"/>
        </w:rPr>
      </w:pPr>
      <w:r>
        <w:rPr>
          <w:b/>
          <w:sz w:val="18"/>
        </w:rPr>
        <w:t>VVV</w:t>
      </w:r>
      <w:r>
        <w:rPr>
          <w:sz w:val="18"/>
        </w:rPr>
        <w:tab/>
        <w:t>Polymeric Coating of Supporting Substrates Facilities</w:t>
      </w:r>
    </w:p>
    <w:p w14:paraId="0C09D5E1" w14:textId="77777777" w:rsidR="00000000" w:rsidRDefault="004D5B92">
      <w:pPr>
        <w:tabs>
          <w:tab w:val="left" w:pos="540"/>
        </w:tabs>
        <w:suppressAutoHyphens/>
        <w:ind w:left="540" w:hanging="540"/>
        <w:rPr>
          <w:sz w:val="18"/>
        </w:rPr>
      </w:pPr>
      <w:r>
        <w:rPr>
          <w:b/>
          <w:spacing w:val="-10"/>
          <w:sz w:val="18"/>
        </w:rPr>
        <w:t>WWW</w:t>
      </w:r>
      <w:r>
        <w:rPr>
          <w:sz w:val="18"/>
        </w:rPr>
        <w:tab/>
        <w:t>Municipal Solid Waste (MSW) landfills</w:t>
      </w:r>
    </w:p>
    <w:p w14:paraId="705ECED5" w14:textId="77777777" w:rsidR="00000000" w:rsidRDefault="004D5B92">
      <w:pPr>
        <w:tabs>
          <w:tab w:val="left" w:pos="630"/>
        </w:tabs>
        <w:suppressAutoHyphens/>
        <w:ind w:left="630" w:hanging="630"/>
      </w:pPr>
    </w:p>
    <w:p w14:paraId="0031C721" w14:textId="77777777" w:rsidR="00000000" w:rsidRDefault="004D5B92">
      <w:pPr>
        <w:suppressAutoHyphens/>
        <w:jc w:val="center"/>
      </w:pPr>
      <w:r>
        <w:rPr>
          <w:b/>
          <w:sz w:val="28"/>
        </w:rPr>
        <w:t>PART 61 NESHAP SUBPARTS</w:t>
      </w:r>
    </w:p>
    <w:p w14:paraId="10B0F94F" w14:textId="77777777" w:rsidR="00000000" w:rsidRDefault="004D5B92">
      <w:pPr>
        <w:tabs>
          <w:tab w:val="left" w:pos="450"/>
        </w:tabs>
        <w:suppressAutoHyphens/>
        <w:ind w:left="450" w:hanging="450"/>
        <w:rPr>
          <w:sz w:val="16"/>
        </w:rPr>
      </w:pPr>
      <w:r>
        <w:rPr>
          <w:b/>
          <w:sz w:val="16"/>
        </w:rPr>
        <w:t>A</w:t>
      </w:r>
      <w:r>
        <w:rPr>
          <w:sz w:val="16"/>
        </w:rPr>
        <w:tab/>
        <w:t>General Provisions</w:t>
      </w:r>
    </w:p>
    <w:p w14:paraId="705907A4" w14:textId="77777777" w:rsidR="00000000" w:rsidRDefault="004D5B92">
      <w:pPr>
        <w:tabs>
          <w:tab w:val="left" w:pos="450"/>
        </w:tabs>
        <w:suppressAutoHyphens/>
        <w:ind w:left="450" w:hanging="450"/>
        <w:rPr>
          <w:sz w:val="16"/>
        </w:rPr>
      </w:pPr>
      <w:r>
        <w:rPr>
          <w:b/>
          <w:sz w:val="16"/>
        </w:rPr>
        <w:t>B</w:t>
      </w:r>
      <w:r>
        <w:rPr>
          <w:sz w:val="16"/>
        </w:rPr>
        <w:tab/>
        <w:t>Radon Emissions from Underground Uranium Mines</w:t>
      </w:r>
    </w:p>
    <w:p w14:paraId="228712C6" w14:textId="77777777" w:rsidR="00000000" w:rsidRDefault="004D5B92">
      <w:pPr>
        <w:tabs>
          <w:tab w:val="left" w:pos="450"/>
        </w:tabs>
        <w:suppressAutoHyphens/>
        <w:ind w:left="450" w:hanging="450"/>
        <w:rPr>
          <w:sz w:val="16"/>
        </w:rPr>
      </w:pPr>
      <w:r>
        <w:rPr>
          <w:b/>
          <w:sz w:val="16"/>
        </w:rPr>
        <w:t>C</w:t>
      </w:r>
      <w:r>
        <w:rPr>
          <w:sz w:val="16"/>
        </w:rPr>
        <w:tab/>
        <w:t>Beryllium</w:t>
      </w:r>
    </w:p>
    <w:p w14:paraId="32E80D13" w14:textId="77777777" w:rsidR="00000000" w:rsidRDefault="004D5B92">
      <w:pPr>
        <w:tabs>
          <w:tab w:val="left" w:pos="450"/>
        </w:tabs>
        <w:suppressAutoHyphens/>
        <w:ind w:left="450" w:hanging="450"/>
        <w:rPr>
          <w:sz w:val="16"/>
        </w:rPr>
      </w:pPr>
      <w:r>
        <w:rPr>
          <w:b/>
          <w:sz w:val="16"/>
        </w:rPr>
        <w:t>D</w:t>
      </w:r>
      <w:r>
        <w:rPr>
          <w:sz w:val="16"/>
        </w:rPr>
        <w:tab/>
        <w:t>Beryllium Rocket Motor F</w:t>
      </w:r>
      <w:r>
        <w:rPr>
          <w:sz w:val="16"/>
        </w:rPr>
        <w:t>iring</w:t>
      </w:r>
    </w:p>
    <w:p w14:paraId="0B4A4EE6" w14:textId="77777777" w:rsidR="00000000" w:rsidRDefault="004D5B92">
      <w:pPr>
        <w:tabs>
          <w:tab w:val="left" w:pos="450"/>
        </w:tabs>
        <w:suppressAutoHyphens/>
        <w:ind w:left="450" w:hanging="450"/>
        <w:rPr>
          <w:sz w:val="16"/>
        </w:rPr>
      </w:pPr>
      <w:r>
        <w:rPr>
          <w:b/>
          <w:sz w:val="16"/>
        </w:rPr>
        <w:t>E</w:t>
      </w:r>
      <w:r>
        <w:rPr>
          <w:sz w:val="16"/>
        </w:rPr>
        <w:tab/>
        <w:t>Mercury</w:t>
      </w:r>
    </w:p>
    <w:p w14:paraId="3CC17B7C" w14:textId="77777777" w:rsidR="00000000" w:rsidRDefault="004D5B92">
      <w:pPr>
        <w:tabs>
          <w:tab w:val="left" w:pos="450"/>
        </w:tabs>
        <w:suppressAutoHyphens/>
        <w:ind w:left="450" w:hanging="450"/>
        <w:rPr>
          <w:sz w:val="16"/>
        </w:rPr>
      </w:pPr>
      <w:r>
        <w:rPr>
          <w:b/>
          <w:sz w:val="16"/>
        </w:rPr>
        <w:t>F</w:t>
      </w:r>
      <w:r>
        <w:rPr>
          <w:sz w:val="16"/>
        </w:rPr>
        <w:tab/>
        <w:t>Vinyl Chloride</w:t>
      </w:r>
    </w:p>
    <w:p w14:paraId="65AB2B25" w14:textId="77777777" w:rsidR="00000000" w:rsidRDefault="004D5B92">
      <w:pPr>
        <w:tabs>
          <w:tab w:val="left" w:pos="450"/>
        </w:tabs>
        <w:suppressAutoHyphens/>
        <w:ind w:left="450" w:hanging="450"/>
        <w:rPr>
          <w:sz w:val="16"/>
        </w:rPr>
      </w:pPr>
      <w:r>
        <w:rPr>
          <w:b/>
          <w:sz w:val="16"/>
        </w:rPr>
        <w:t>H</w:t>
      </w:r>
      <w:r>
        <w:rPr>
          <w:sz w:val="16"/>
        </w:rPr>
        <w:tab/>
        <w:t>Emissions of Radionuclides other than Radon from Dept. of Energy Facilities</w:t>
      </w:r>
    </w:p>
    <w:p w14:paraId="72A3283E" w14:textId="77777777" w:rsidR="00000000" w:rsidRDefault="004D5B92">
      <w:pPr>
        <w:tabs>
          <w:tab w:val="left" w:pos="450"/>
        </w:tabs>
        <w:suppressAutoHyphens/>
        <w:ind w:left="450" w:hanging="450"/>
        <w:rPr>
          <w:spacing w:val="-6"/>
          <w:sz w:val="16"/>
        </w:rPr>
      </w:pPr>
      <w:r>
        <w:rPr>
          <w:b/>
          <w:sz w:val="16"/>
        </w:rPr>
        <w:t>I</w:t>
      </w:r>
      <w:r>
        <w:rPr>
          <w:sz w:val="16"/>
        </w:rPr>
        <w:tab/>
      </w:r>
      <w:r>
        <w:rPr>
          <w:spacing w:val="-6"/>
          <w:sz w:val="16"/>
        </w:rPr>
        <w:t>Radionuclide Emissions From Facilities Licensed by the Nuclear Regulatory Commission and Federal Facilities Not Covered by Subpart H</w:t>
      </w:r>
    </w:p>
    <w:p w14:paraId="784BD1C0" w14:textId="77777777" w:rsidR="00000000" w:rsidRDefault="004D5B92">
      <w:pPr>
        <w:tabs>
          <w:tab w:val="left" w:pos="450"/>
        </w:tabs>
        <w:suppressAutoHyphens/>
        <w:ind w:left="450" w:hanging="450"/>
        <w:rPr>
          <w:sz w:val="16"/>
        </w:rPr>
      </w:pPr>
      <w:r>
        <w:rPr>
          <w:b/>
          <w:sz w:val="16"/>
        </w:rPr>
        <w:t>J</w:t>
      </w:r>
      <w:r>
        <w:rPr>
          <w:sz w:val="16"/>
        </w:rPr>
        <w:tab/>
        <w:t>Equipment Leaks (Fugitive Emission Sources) of Benzene</w:t>
      </w:r>
    </w:p>
    <w:p w14:paraId="0FBA9D14" w14:textId="77777777" w:rsidR="00000000" w:rsidRDefault="004D5B92">
      <w:pPr>
        <w:tabs>
          <w:tab w:val="left" w:pos="450"/>
        </w:tabs>
        <w:suppressAutoHyphens/>
        <w:ind w:left="450" w:hanging="450"/>
        <w:rPr>
          <w:sz w:val="16"/>
        </w:rPr>
      </w:pPr>
      <w:r>
        <w:rPr>
          <w:b/>
          <w:sz w:val="16"/>
        </w:rPr>
        <w:t>K</w:t>
      </w:r>
      <w:r>
        <w:rPr>
          <w:sz w:val="16"/>
        </w:rPr>
        <w:tab/>
        <w:t>Radionuclide Emissions from Elemental Phosphorus Plants</w:t>
      </w:r>
    </w:p>
    <w:p w14:paraId="0528B228" w14:textId="77777777" w:rsidR="00000000" w:rsidRDefault="004D5B92">
      <w:pPr>
        <w:tabs>
          <w:tab w:val="left" w:pos="450"/>
        </w:tabs>
        <w:suppressAutoHyphens/>
        <w:ind w:left="450" w:hanging="450"/>
        <w:rPr>
          <w:sz w:val="16"/>
        </w:rPr>
      </w:pPr>
      <w:r>
        <w:rPr>
          <w:b/>
          <w:sz w:val="16"/>
        </w:rPr>
        <w:t>L</w:t>
      </w:r>
      <w:r>
        <w:rPr>
          <w:sz w:val="16"/>
        </w:rPr>
        <w:tab/>
        <w:t>Benzene Emissions from Coke By-Product Recovery Plants</w:t>
      </w:r>
    </w:p>
    <w:p w14:paraId="05474A41" w14:textId="77777777" w:rsidR="00000000" w:rsidRDefault="004D5B92">
      <w:pPr>
        <w:tabs>
          <w:tab w:val="left" w:pos="450"/>
        </w:tabs>
        <w:suppressAutoHyphens/>
        <w:ind w:left="450" w:hanging="450"/>
        <w:rPr>
          <w:sz w:val="16"/>
        </w:rPr>
      </w:pPr>
      <w:r>
        <w:rPr>
          <w:b/>
          <w:sz w:val="16"/>
        </w:rPr>
        <w:t>M</w:t>
      </w:r>
      <w:r>
        <w:rPr>
          <w:sz w:val="16"/>
        </w:rPr>
        <w:tab/>
        <w:t>Asbestos</w:t>
      </w:r>
    </w:p>
    <w:p w14:paraId="1AF8490D" w14:textId="77777777" w:rsidR="00000000" w:rsidRDefault="004D5B92">
      <w:pPr>
        <w:tabs>
          <w:tab w:val="left" w:pos="450"/>
        </w:tabs>
        <w:suppressAutoHyphens/>
        <w:ind w:left="450" w:hanging="450"/>
        <w:rPr>
          <w:sz w:val="16"/>
        </w:rPr>
      </w:pPr>
      <w:r>
        <w:rPr>
          <w:b/>
          <w:sz w:val="16"/>
        </w:rPr>
        <w:t>N</w:t>
      </w:r>
      <w:r>
        <w:rPr>
          <w:sz w:val="16"/>
        </w:rPr>
        <w:tab/>
        <w:t>Inorganic Arsenic Emissions from Glass Manufacturing Plants</w:t>
      </w:r>
    </w:p>
    <w:p w14:paraId="42173C5B" w14:textId="77777777" w:rsidR="00000000" w:rsidRDefault="004D5B92">
      <w:pPr>
        <w:tabs>
          <w:tab w:val="left" w:pos="450"/>
        </w:tabs>
        <w:suppressAutoHyphens/>
        <w:ind w:left="450" w:hanging="450"/>
        <w:rPr>
          <w:sz w:val="16"/>
        </w:rPr>
      </w:pPr>
      <w:r>
        <w:rPr>
          <w:b/>
          <w:sz w:val="16"/>
        </w:rPr>
        <w:t>O</w:t>
      </w:r>
      <w:r>
        <w:rPr>
          <w:sz w:val="16"/>
        </w:rPr>
        <w:tab/>
        <w:t>Inorganic Arsenic E</w:t>
      </w:r>
      <w:r>
        <w:rPr>
          <w:sz w:val="16"/>
        </w:rPr>
        <w:t>missions from Primary Copper Smelters</w:t>
      </w:r>
    </w:p>
    <w:p w14:paraId="10735796" w14:textId="77777777" w:rsidR="00000000" w:rsidRDefault="004D5B92">
      <w:pPr>
        <w:tabs>
          <w:tab w:val="left" w:pos="450"/>
        </w:tabs>
        <w:suppressAutoHyphens/>
        <w:ind w:left="450" w:hanging="450"/>
        <w:rPr>
          <w:sz w:val="16"/>
        </w:rPr>
      </w:pPr>
      <w:r>
        <w:rPr>
          <w:b/>
          <w:sz w:val="16"/>
        </w:rPr>
        <w:t>P</w:t>
      </w:r>
      <w:r>
        <w:rPr>
          <w:sz w:val="16"/>
        </w:rPr>
        <w:tab/>
        <w:t>Inorganic Arsenic Emissions from Arsenic Trioxide and Metallic Arsenic Production Facilities</w:t>
      </w:r>
    </w:p>
    <w:p w14:paraId="33F3D7E1" w14:textId="77777777" w:rsidR="00000000" w:rsidRDefault="004D5B92">
      <w:pPr>
        <w:tabs>
          <w:tab w:val="left" w:pos="450"/>
        </w:tabs>
        <w:suppressAutoHyphens/>
        <w:ind w:left="450" w:hanging="450"/>
        <w:rPr>
          <w:sz w:val="16"/>
        </w:rPr>
      </w:pPr>
      <w:r>
        <w:rPr>
          <w:b/>
          <w:sz w:val="16"/>
        </w:rPr>
        <w:t>Q</w:t>
      </w:r>
      <w:r>
        <w:rPr>
          <w:sz w:val="16"/>
        </w:rPr>
        <w:tab/>
        <w:t>Radon Emissions from Department of Energy Facilities</w:t>
      </w:r>
    </w:p>
    <w:p w14:paraId="2CADAA08" w14:textId="77777777" w:rsidR="00000000" w:rsidRDefault="004D5B92">
      <w:pPr>
        <w:tabs>
          <w:tab w:val="left" w:pos="450"/>
        </w:tabs>
        <w:suppressAutoHyphens/>
        <w:ind w:left="450" w:hanging="450"/>
        <w:rPr>
          <w:sz w:val="16"/>
        </w:rPr>
      </w:pPr>
      <w:r>
        <w:rPr>
          <w:b/>
          <w:sz w:val="16"/>
        </w:rPr>
        <w:t>R</w:t>
      </w:r>
      <w:r>
        <w:rPr>
          <w:sz w:val="16"/>
        </w:rPr>
        <w:tab/>
        <w:t>Radon Emissions from Phosphogypsum Stacks</w:t>
      </w:r>
    </w:p>
    <w:p w14:paraId="1D60BFD6" w14:textId="77777777" w:rsidR="00000000" w:rsidRDefault="004D5B92">
      <w:pPr>
        <w:tabs>
          <w:tab w:val="left" w:pos="450"/>
        </w:tabs>
        <w:suppressAutoHyphens/>
        <w:ind w:left="450" w:hanging="450"/>
        <w:rPr>
          <w:sz w:val="16"/>
        </w:rPr>
      </w:pPr>
      <w:r>
        <w:rPr>
          <w:b/>
          <w:sz w:val="16"/>
        </w:rPr>
        <w:t>T</w:t>
      </w:r>
      <w:r>
        <w:rPr>
          <w:sz w:val="16"/>
        </w:rPr>
        <w:tab/>
        <w:t>Radon Emissions from the Disposal of Uranium Mill Tailings</w:t>
      </w:r>
    </w:p>
    <w:p w14:paraId="23AC40CC" w14:textId="77777777" w:rsidR="00000000" w:rsidRDefault="004D5B92">
      <w:pPr>
        <w:tabs>
          <w:tab w:val="left" w:pos="450"/>
        </w:tabs>
        <w:suppressAutoHyphens/>
        <w:ind w:left="450" w:hanging="450"/>
        <w:rPr>
          <w:sz w:val="16"/>
        </w:rPr>
      </w:pPr>
      <w:r>
        <w:rPr>
          <w:b/>
          <w:sz w:val="16"/>
        </w:rPr>
        <w:t>V</w:t>
      </w:r>
      <w:r>
        <w:rPr>
          <w:sz w:val="16"/>
        </w:rPr>
        <w:tab/>
        <w:t>Equipment Leaks (Fugitive Emission Sources)</w:t>
      </w:r>
    </w:p>
    <w:p w14:paraId="223E9399" w14:textId="77777777" w:rsidR="00000000" w:rsidRDefault="004D5B92">
      <w:pPr>
        <w:tabs>
          <w:tab w:val="left" w:pos="450"/>
        </w:tabs>
        <w:suppressAutoHyphens/>
        <w:ind w:left="450" w:hanging="450"/>
        <w:rPr>
          <w:sz w:val="16"/>
        </w:rPr>
      </w:pPr>
      <w:r>
        <w:rPr>
          <w:b/>
          <w:sz w:val="16"/>
        </w:rPr>
        <w:t>W</w:t>
      </w:r>
      <w:r>
        <w:rPr>
          <w:sz w:val="16"/>
        </w:rPr>
        <w:tab/>
        <w:t>Radon Emissions from Operating Mill Tailings</w:t>
      </w:r>
    </w:p>
    <w:p w14:paraId="55B124FB" w14:textId="77777777" w:rsidR="00000000" w:rsidRDefault="004D5B92">
      <w:pPr>
        <w:tabs>
          <w:tab w:val="left" w:pos="450"/>
        </w:tabs>
        <w:suppressAutoHyphens/>
        <w:ind w:left="450" w:hanging="450"/>
        <w:rPr>
          <w:sz w:val="16"/>
        </w:rPr>
      </w:pPr>
      <w:r>
        <w:rPr>
          <w:b/>
          <w:sz w:val="16"/>
        </w:rPr>
        <w:t>Y</w:t>
      </w:r>
      <w:r>
        <w:rPr>
          <w:sz w:val="16"/>
        </w:rPr>
        <w:tab/>
        <w:t>Benzene Emissions from Benzene Storage Vessels</w:t>
      </w:r>
    </w:p>
    <w:p w14:paraId="07E48734" w14:textId="77777777" w:rsidR="00000000" w:rsidRDefault="004D5B92">
      <w:pPr>
        <w:tabs>
          <w:tab w:val="left" w:pos="450"/>
        </w:tabs>
        <w:suppressAutoHyphens/>
        <w:ind w:left="450" w:hanging="450"/>
        <w:rPr>
          <w:sz w:val="16"/>
        </w:rPr>
      </w:pPr>
      <w:r>
        <w:rPr>
          <w:b/>
          <w:sz w:val="16"/>
        </w:rPr>
        <w:t>BB</w:t>
      </w:r>
      <w:r>
        <w:rPr>
          <w:sz w:val="16"/>
        </w:rPr>
        <w:tab/>
        <w:t>Benzene Emissions from Benzene Transfer Operations</w:t>
      </w:r>
    </w:p>
    <w:p w14:paraId="65239D72" w14:textId="77777777" w:rsidR="00000000" w:rsidRDefault="004D5B92">
      <w:pPr>
        <w:tabs>
          <w:tab w:val="left" w:pos="450"/>
        </w:tabs>
        <w:suppressAutoHyphens/>
        <w:ind w:left="450" w:hanging="450"/>
        <w:rPr>
          <w:sz w:val="16"/>
        </w:rPr>
      </w:pPr>
      <w:r>
        <w:rPr>
          <w:b/>
          <w:sz w:val="16"/>
        </w:rPr>
        <w:t>FF</w:t>
      </w:r>
      <w:r>
        <w:rPr>
          <w:sz w:val="16"/>
        </w:rPr>
        <w:tab/>
        <w:t>Benzene Waste Operat</w:t>
      </w:r>
      <w:r>
        <w:rPr>
          <w:sz w:val="16"/>
        </w:rPr>
        <w:t>ions</w:t>
      </w:r>
    </w:p>
    <w:p w14:paraId="225C0A2A" w14:textId="77777777" w:rsidR="00000000" w:rsidRDefault="004D5B92">
      <w:pPr>
        <w:suppressAutoHyphens/>
        <w:rPr>
          <w:sz w:val="16"/>
        </w:rPr>
        <w:sectPr w:rsidR="00000000">
          <w:endnotePr>
            <w:numFmt w:val="decimal"/>
          </w:endnotePr>
          <w:type w:val="continuous"/>
          <w:pgSz w:w="12240" w:h="15840"/>
          <w:pgMar w:top="720" w:right="720" w:bottom="720" w:left="1440" w:header="720" w:footer="720" w:gutter="0"/>
          <w:cols w:num="2" w:space="720"/>
          <w:noEndnote/>
        </w:sectPr>
      </w:pPr>
    </w:p>
    <w:p w14:paraId="3FFEA860" w14:textId="77777777" w:rsidR="00000000" w:rsidRDefault="004D5B92">
      <w:pPr>
        <w:tabs>
          <w:tab w:val="left" w:pos="540"/>
        </w:tabs>
        <w:suppressAutoHyphens/>
        <w:ind w:left="540" w:hanging="540"/>
        <w:jc w:val="center"/>
        <w:rPr>
          <w:sz w:val="28"/>
        </w:rPr>
      </w:pPr>
      <w:r>
        <w:rPr>
          <w:b/>
          <w:sz w:val="28"/>
        </w:rPr>
        <w:lastRenderedPageBreak/>
        <w:t>PART 63 NESHAP SUBPARTS</w:t>
      </w:r>
    </w:p>
    <w:p w14:paraId="278E50C7" w14:textId="77777777" w:rsidR="00000000" w:rsidRDefault="004D5B92">
      <w:pPr>
        <w:tabs>
          <w:tab w:val="left" w:pos="540"/>
        </w:tabs>
        <w:suppressAutoHyphens/>
        <w:ind w:left="540" w:hanging="540"/>
        <w:jc w:val="center"/>
        <w:rPr>
          <w:sz w:val="28"/>
        </w:rPr>
      </w:pPr>
      <w:r>
        <w:rPr>
          <w:sz w:val="28"/>
        </w:rPr>
        <w:t>MACT STANDARDS</w:t>
      </w:r>
    </w:p>
    <w:p w14:paraId="19BDBD55" w14:textId="77777777" w:rsidR="00000000" w:rsidRDefault="004D5B92">
      <w:pPr>
        <w:tabs>
          <w:tab w:val="left" w:pos="540"/>
        </w:tabs>
        <w:suppressAutoHyphens/>
        <w:ind w:left="540" w:hanging="540"/>
        <w:rPr>
          <w:sz w:val="28"/>
        </w:rPr>
      </w:pPr>
      <w:r>
        <w:rPr>
          <w:b/>
          <w:sz w:val="22"/>
        </w:rPr>
        <w:t>Currently Effective (3/20/96)</w:t>
      </w:r>
    </w:p>
    <w:p w14:paraId="1F1533F5" w14:textId="77777777" w:rsidR="00000000" w:rsidRDefault="004D5B92">
      <w:pPr>
        <w:tabs>
          <w:tab w:val="left" w:pos="540"/>
        </w:tabs>
        <w:suppressAutoHyphens/>
        <w:ind w:left="540" w:hanging="540"/>
        <w:rPr>
          <w:sz w:val="28"/>
        </w:rPr>
      </w:pPr>
    </w:p>
    <w:p w14:paraId="0B76FBD3" w14:textId="77777777" w:rsidR="00000000" w:rsidRDefault="004D5B92">
      <w:pPr>
        <w:tabs>
          <w:tab w:val="left" w:pos="540"/>
        </w:tabs>
        <w:suppressAutoHyphens/>
        <w:ind w:left="540" w:hanging="540"/>
        <w:rPr>
          <w:sz w:val="20"/>
        </w:rPr>
      </w:pPr>
      <w:r>
        <w:rPr>
          <w:b/>
          <w:sz w:val="20"/>
        </w:rPr>
        <w:t>F</w:t>
      </w:r>
      <w:r>
        <w:rPr>
          <w:sz w:val="20"/>
        </w:rPr>
        <w:tab/>
        <w:t>Synthetic Organic Chemical Manufacturing Industry (SOCMI)</w:t>
      </w:r>
    </w:p>
    <w:p w14:paraId="6EA77B82" w14:textId="77777777" w:rsidR="00000000" w:rsidRDefault="004D5B92">
      <w:pPr>
        <w:tabs>
          <w:tab w:val="left" w:pos="540"/>
        </w:tabs>
        <w:suppressAutoHyphens/>
        <w:ind w:left="540" w:hanging="540"/>
        <w:rPr>
          <w:sz w:val="20"/>
        </w:rPr>
      </w:pPr>
      <w:r>
        <w:rPr>
          <w:b/>
          <w:sz w:val="20"/>
        </w:rPr>
        <w:t>G</w:t>
      </w:r>
      <w:r>
        <w:rPr>
          <w:sz w:val="20"/>
        </w:rPr>
        <w:tab/>
        <w:t>SOCMI Process Vents, Storage Vessels, Transfer Operations, and Waste Water</w:t>
      </w:r>
    </w:p>
    <w:p w14:paraId="2A3A0A5C" w14:textId="77777777" w:rsidR="00000000" w:rsidRDefault="004D5B92">
      <w:pPr>
        <w:tabs>
          <w:tab w:val="left" w:pos="540"/>
        </w:tabs>
        <w:suppressAutoHyphens/>
        <w:ind w:left="540" w:hanging="540"/>
        <w:rPr>
          <w:sz w:val="20"/>
        </w:rPr>
      </w:pPr>
      <w:r>
        <w:rPr>
          <w:b/>
          <w:sz w:val="20"/>
        </w:rPr>
        <w:t>H</w:t>
      </w:r>
      <w:r>
        <w:rPr>
          <w:sz w:val="20"/>
        </w:rPr>
        <w:tab/>
        <w:t>SOCMI Organic Chemical Equipment Leaks</w:t>
      </w:r>
    </w:p>
    <w:p w14:paraId="0FAC4710" w14:textId="77777777" w:rsidR="00000000" w:rsidRDefault="004D5B92">
      <w:pPr>
        <w:tabs>
          <w:tab w:val="left" w:pos="540"/>
        </w:tabs>
        <w:suppressAutoHyphens/>
        <w:ind w:left="540" w:hanging="540"/>
        <w:rPr>
          <w:sz w:val="20"/>
        </w:rPr>
      </w:pPr>
      <w:r>
        <w:rPr>
          <w:b/>
          <w:sz w:val="20"/>
        </w:rPr>
        <w:t>I</w:t>
      </w:r>
      <w:r>
        <w:rPr>
          <w:sz w:val="20"/>
        </w:rPr>
        <w:tab/>
        <w:t>SOCMI Certain Processes Subject to the Negotiated Regulation for Organic Chemical Equipment Leaks</w:t>
      </w:r>
    </w:p>
    <w:p w14:paraId="5F2EE9E8" w14:textId="77777777" w:rsidR="00000000" w:rsidRDefault="004D5B92">
      <w:pPr>
        <w:tabs>
          <w:tab w:val="left" w:pos="540"/>
        </w:tabs>
        <w:suppressAutoHyphens/>
        <w:ind w:left="540" w:hanging="540"/>
        <w:rPr>
          <w:sz w:val="20"/>
        </w:rPr>
      </w:pPr>
      <w:r>
        <w:rPr>
          <w:b/>
          <w:sz w:val="20"/>
        </w:rPr>
        <w:t>L</w:t>
      </w:r>
      <w:r>
        <w:rPr>
          <w:sz w:val="20"/>
        </w:rPr>
        <w:tab/>
        <w:t>Coke Oven Batteries</w:t>
      </w:r>
    </w:p>
    <w:p w14:paraId="25D052DB" w14:textId="77777777" w:rsidR="00000000" w:rsidRDefault="004D5B92">
      <w:pPr>
        <w:tabs>
          <w:tab w:val="left" w:pos="540"/>
        </w:tabs>
        <w:suppressAutoHyphens/>
        <w:ind w:left="540" w:hanging="540"/>
        <w:rPr>
          <w:sz w:val="20"/>
        </w:rPr>
      </w:pPr>
      <w:r>
        <w:rPr>
          <w:b/>
          <w:sz w:val="20"/>
        </w:rPr>
        <w:t>M</w:t>
      </w:r>
      <w:r>
        <w:rPr>
          <w:sz w:val="20"/>
        </w:rPr>
        <w:tab/>
        <w:t>Dry Cleaners Using Perchloroethylene</w:t>
      </w:r>
    </w:p>
    <w:p w14:paraId="440772C6" w14:textId="77777777" w:rsidR="00000000" w:rsidRDefault="004D5B92">
      <w:pPr>
        <w:tabs>
          <w:tab w:val="left" w:pos="540"/>
        </w:tabs>
        <w:suppressAutoHyphens/>
        <w:ind w:left="540" w:hanging="540"/>
        <w:rPr>
          <w:sz w:val="20"/>
        </w:rPr>
      </w:pPr>
      <w:r>
        <w:rPr>
          <w:b/>
          <w:sz w:val="20"/>
        </w:rPr>
        <w:t>N</w:t>
      </w:r>
      <w:r>
        <w:rPr>
          <w:sz w:val="20"/>
        </w:rPr>
        <w:tab/>
        <w:t>Chromium Emissions From Hard and Decorative Chromium Electroplating and Chromium Anodizing Tank</w:t>
      </w:r>
      <w:r>
        <w:rPr>
          <w:sz w:val="20"/>
        </w:rPr>
        <w:t>s</w:t>
      </w:r>
    </w:p>
    <w:p w14:paraId="6CCB0040" w14:textId="77777777" w:rsidR="00000000" w:rsidRDefault="004D5B92">
      <w:pPr>
        <w:tabs>
          <w:tab w:val="left" w:pos="540"/>
        </w:tabs>
        <w:suppressAutoHyphens/>
        <w:ind w:left="540" w:hanging="540"/>
        <w:rPr>
          <w:sz w:val="20"/>
        </w:rPr>
      </w:pPr>
      <w:r>
        <w:rPr>
          <w:b/>
          <w:sz w:val="20"/>
        </w:rPr>
        <w:t>O</w:t>
      </w:r>
      <w:r>
        <w:rPr>
          <w:sz w:val="20"/>
        </w:rPr>
        <w:tab/>
        <w:t>Ethylene Oxide for Sterilization Facilities</w:t>
      </w:r>
    </w:p>
    <w:p w14:paraId="42D58DC9" w14:textId="77777777" w:rsidR="00000000" w:rsidRDefault="004D5B92">
      <w:pPr>
        <w:tabs>
          <w:tab w:val="left" w:pos="540"/>
        </w:tabs>
        <w:suppressAutoHyphens/>
        <w:ind w:left="540" w:hanging="540"/>
        <w:rPr>
          <w:sz w:val="20"/>
        </w:rPr>
      </w:pPr>
      <w:r>
        <w:rPr>
          <w:b/>
          <w:sz w:val="20"/>
        </w:rPr>
        <w:t>Q</w:t>
      </w:r>
      <w:r>
        <w:rPr>
          <w:sz w:val="20"/>
        </w:rPr>
        <w:tab/>
        <w:t>Hazardous Air Pollutants for Industrial Process Cooling Towers</w:t>
      </w:r>
    </w:p>
    <w:p w14:paraId="15AD3FA6" w14:textId="77777777" w:rsidR="00000000" w:rsidRDefault="004D5B92">
      <w:pPr>
        <w:tabs>
          <w:tab w:val="left" w:pos="540"/>
        </w:tabs>
        <w:suppressAutoHyphens/>
        <w:ind w:left="540" w:hanging="540"/>
        <w:rPr>
          <w:sz w:val="20"/>
        </w:rPr>
      </w:pPr>
      <w:r>
        <w:rPr>
          <w:b/>
          <w:sz w:val="20"/>
        </w:rPr>
        <w:t>R</w:t>
      </w:r>
      <w:r>
        <w:rPr>
          <w:sz w:val="20"/>
        </w:rPr>
        <w:tab/>
        <w:t>Gasoline Distribution Facilities (Bulk Gasoline Terminals and Pipeline Breakout Stations)</w:t>
      </w:r>
    </w:p>
    <w:p w14:paraId="326F7ECD" w14:textId="77777777" w:rsidR="00000000" w:rsidRDefault="004D5B92">
      <w:pPr>
        <w:tabs>
          <w:tab w:val="left" w:pos="540"/>
        </w:tabs>
        <w:suppressAutoHyphens/>
        <w:ind w:left="540" w:hanging="540"/>
        <w:rPr>
          <w:sz w:val="20"/>
        </w:rPr>
      </w:pPr>
      <w:r>
        <w:rPr>
          <w:b/>
          <w:sz w:val="20"/>
        </w:rPr>
        <w:t>T</w:t>
      </w:r>
      <w:r>
        <w:rPr>
          <w:sz w:val="20"/>
        </w:rPr>
        <w:tab/>
        <w:t>Halogenated Solvent Cleaning</w:t>
      </w:r>
    </w:p>
    <w:p w14:paraId="7A603A7D" w14:textId="77777777" w:rsidR="00000000" w:rsidRDefault="004D5B92">
      <w:pPr>
        <w:tabs>
          <w:tab w:val="left" w:pos="540"/>
        </w:tabs>
        <w:suppressAutoHyphens/>
        <w:ind w:left="540" w:hanging="540"/>
        <w:rPr>
          <w:sz w:val="20"/>
        </w:rPr>
      </w:pPr>
      <w:r>
        <w:rPr>
          <w:b/>
          <w:sz w:val="20"/>
        </w:rPr>
        <w:t>W</w:t>
      </w:r>
      <w:r>
        <w:rPr>
          <w:sz w:val="20"/>
        </w:rPr>
        <w:tab/>
        <w:t>Hazardous Air Pollutants for Epoxy Resins Production and Non-Nylon Polyamides Production</w:t>
      </w:r>
    </w:p>
    <w:p w14:paraId="58B0BA34" w14:textId="77777777" w:rsidR="00000000" w:rsidRDefault="004D5B92">
      <w:pPr>
        <w:tabs>
          <w:tab w:val="left" w:pos="540"/>
        </w:tabs>
        <w:suppressAutoHyphens/>
        <w:ind w:left="540" w:hanging="540"/>
        <w:rPr>
          <w:sz w:val="20"/>
        </w:rPr>
      </w:pPr>
      <w:r>
        <w:rPr>
          <w:b/>
          <w:sz w:val="20"/>
        </w:rPr>
        <w:t>X</w:t>
      </w:r>
      <w:r>
        <w:rPr>
          <w:sz w:val="20"/>
        </w:rPr>
        <w:tab/>
        <w:t>Hazardous Air Pollutants From Secondary Lead Smelting</w:t>
      </w:r>
    </w:p>
    <w:p w14:paraId="0EE45335" w14:textId="77777777" w:rsidR="00000000" w:rsidRDefault="004D5B92">
      <w:pPr>
        <w:tabs>
          <w:tab w:val="left" w:pos="540"/>
        </w:tabs>
        <w:suppressAutoHyphens/>
        <w:ind w:left="540" w:hanging="540"/>
        <w:rPr>
          <w:sz w:val="20"/>
        </w:rPr>
      </w:pPr>
      <w:r>
        <w:rPr>
          <w:b/>
          <w:sz w:val="20"/>
        </w:rPr>
        <w:t>Y</w:t>
      </w:r>
      <w:r>
        <w:rPr>
          <w:sz w:val="20"/>
        </w:rPr>
        <w:tab/>
        <w:t>Marine Tank Vessel Loading Operations</w:t>
      </w:r>
    </w:p>
    <w:p w14:paraId="6858C476" w14:textId="77777777" w:rsidR="00000000" w:rsidRDefault="004D5B92">
      <w:pPr>
        <w:tabs>
          <w:tab w:val="left" w:pos="540"/>
        </w:tabs>
        <w:suppressAutoHyphens/>
        <w:ind w:left="540" w:hanging="540"/>
        <w:rPr>
          <w:sz w:val="20"/>
        </w:rPr>
      </w:pPr>
      <w:r>
        <w:rPr>
          <w:b/>
          <w:sz w:val="20"/>
        </w:rPr>
        <w:t>CC</w:t>
      </w:r>
      <w:r>
        <w:rPr>
          <w:sz w:val="20"/>
        </w:rPr>
        <w:tab/>
        <w:t>Hazardous Air Pollutants From Petroleum Refineries</w:t>
      </w:r>
    </w:p>
    <w:p w14:paraId="3075C327" w14:textId="77777777" w:rsidR="00000000" w:rsidRDefault="004D5B92">
      <w:pPr>
        <w:tabs>
          <w:tab w:val="left" w:pos="540"/>
        </w:tabs>
        <w:suppressAutoHyphens/>
        <w:ind w:left="540" w:hanging="540"/>
        <w:rPr>
          <w:sz w:val="20"/>
        </w:rPr>
      </w:pPr>
      <w:r>
        <w:rPr>
          <w:b/>
          <w:sz w:val="20"/>
        </w:rPr>
        <w:t>EE</w:t>
      </w:r>
      <w:r>
        <w:rPr>
          <w:sz w:val="20"/>
        </w:rPr>
        <w:tab/>
        <w:t>Magnetic Tape Manufacturing Oper</w:t>
      </w:r>
      <w:r>
        <w:rPr>
          <w:sz w:val="20"/>
        </w:rPr>
        <w:t>ations</w:t>
      </w:r>
    </w:p>
    <w:p w14:paraId="30CC724E" w14:textId="77777777" w:rsidR="00000000" w:rsidRDefault="004D5B92">
      <w:pPr>
        <w:tabs>
          <w:tab w:val="left" w:pos="540"/>
        </w:tabs>
        <w:suppressAutoHyphens/>
        <w:ind w:left="540" w:hanging="540"/>
        <w:rPr>
          <w:sz w:val="20"/>
        </w:rPr>
      </w:pPr>
      <w:r>
        <w:rPr>
          <w:b/>
          <w:sz w:val="20"/>
        </w:rPr>
        <w:t>GG</w:t>
      </w:r>
      <w:r>
        <w:rPr>
          <w:sz w:val="20"/>
        </w:rPr>
        <w:tab/>
        <w:t>Aerospace Manufacturing and Rework Facilities</w:t>
      </w:r>
    </w:p>
    <w:p w14:paraId="2E49EA96" w14:textId="77777777" w:rsidR="00000000" w:rsidRDefault="004D5B92">
      <w:pPr>
        <w:tabs>
          <w:tab w:val="left" w:pos="540"/>
        </w:tabs>
        <w:suppressAutoHyphens/>
        <w:ind w:left="540" w:hanging="540"/>
        <w:rPr>
          <w:sz w:val="20"/>
        </w:rPr>
      </w:pPr>
      <w:r>
        <w:rPr>
          <w:b/>
          <w:sz w:val="20"/>
        </w:rPr>
        <w:t>II</w:t>
      </w:r>
      <w:r>
        <w:rPr>
          <w:sz w:val="20"/>
        </w:rPr>
        <w:tab/>
        <w:t>Ship Building</w:t>
      </w:r>
    </w:p>
    <w:p w14:paraId="64B94492" w14:textId="77777777" w:rsidR="00000000" w:rsidRDefault="004D5B92">
      <w:pPr>
        <w:tabs>
          <w:tab w:val="left" w:pos="540"/>
        </w:tabs>
        <w:suppressAutoHyphens/>
        <w:ind w:left="540" w:hanging="540"/>
        <w:rPr>
          <w:sz w:val="20"/>
        </w:rPr>
      </w:pPr>
      <w:r>
        <w:rPr>
          <w:b/>
          <w:sz w:val="20"/>
        </w:rPr>
        <w:t>JJ</w:t>
      </w:r>
      <w:r>
        <w:rPr>
          <w:sz w:val="20"/>
        </w:rPr>
        <w:tab/>
        <w:t>Wood Furniture</w:t>
      </w:r>
    </w:p>
    <w:p w14:paraId="32888B34" w14:textId="77777777" w:rsidR="00000000" w:rsidRDefault="004D5B92">
      <w:pPr>
        <w:tabs>
          <w:tab w:val="left" w:pos="540"/>
        </w:tabs>
        <w:suppressAutoHyphens/>
        <w:ind w:left="540" w:hanging="540"/>
        <w:rPr>
          <w:sz w:val="20"/>
        </w:rPr>
      </w:pPr>
    </w:p>
    <w:p w14:paraId="3B510E87" w14:textId="77777777" w:rsidR="00000000" w:rsidRDefault="004D5B92">
      <w:pPr>
        <w:tabs>
          <w:tab w:val="left" w:pos="540"/>
        </w:tabs>
        <w:suppressAutoHyphens/>
        <w:ind w:left="540" w:hanging="540"/>
        <w:rPr>
          <w:sz w:val="20"/>
        </w:rPr>
      </w:pPr>
      <w:r>
        <w:rPr>
          <w:b/>
          <w:sz w:val="20"/>
        </w:rPr>
        <w:t>To Be Effective by November of 1996</w:t>
      </w:r>
    </w:p>
    <w:p w14:paraId="2FA71335" w14:textId="77777777" w:rsidR="00000000" w:rsidRDefault="004D5B92">
      <w:pPr>
        <w:tabs>
          <w:tab w:val="left" w:pos="540"/>
        </w:tabs>
        <w:suppressAutoHyphens/>
        <w:ind w:left="540" w:hanging="540"/>
        <w:rPr>
          <w:sz w:val="20"/>
        </w:rPr>
      </w:pPr>
    </w:p>
    <w:p w14:paraId="37989AA4" w14:textId="77777777" w:rsidR="00000000" w:rsidRDefault="004D5B92">
      <w:pPr>
        <w:tabs>
          <w:tab w:val="left" w:pos="540"/>
        </w:tabs>
        <w:suppressAutoHyphens/>
        <w:ind w:left="540" w:hanging="540"/>
        <w:rPr>
          <w:sz w:val="20"/>
        </w:rPr>
      </w:pPr>
      <w:r>
        <w:rPr>
          <w:b/>
          <w:sz w:val="20"/>
        </w:rPr>
        <w:t>U</w:t>
      </w:r>
      <w:r>
        <w:rPr>
          <w:sz w:val="20"/>
        </w:rPr>
        <w:tab/>
        <w:t>Polymers and Resins I</w:t>
      </w:r>
    </w:p>
    <w:p w14:paraId="74715CDE" w14:textId="77777777" w:rsidR="00000000" w:rsidRDefault="004D5B92">
      <w:pPr>
        <w:tabs>
          <w:tab w:val="left" w:pos="540"/>
        </w:tabs>
        <w:suppressAutoHyphens/>
        <w:ind w:left="540" w:hanging="540"/>
        <w:rPr>
          <w:sz w:val="20"/>
        </w:rPr>
      </w:pPr>
      <w:r>
        <w:rPr>
          <w:b/>
          <w:sz w:val="20"/>
        </w:rPr>
        <w:t>V</w:t>
      </w:r>
      <w:r>
        <w:rPr>
          <w:sz w:val="20"/>
        </w:rPr>
        <w:tab/>
        <w:t>Polymers and Resins IV</w:t>
      </w:r>
    </w:p>
    <w:p w14:paraId="3C04A1F1" w14:textId="77777777" w:rsidR="00000000" w:rsidRDefault="004D5B92">
      <w:pPr>
        <w:tabs>
          <w:tab w:val="left" w:pos="540"/>
        </w:tabs>
        <w:suppressAutoHyphens/>
        <w:ind w:left="540" w:hanging="540"/>
        <w:rPr>
          <w:sz w:val="20"/>
        </w:rPr>
      </w:pPr>
      <w:r>
        <w:rPr>
          <w:b/>
          <w:sz w:val="20"/>
        </w:rPr>
        <w:t>KK</w:t>
      </w:r>
      <w:r>
        <w:rPr>
          <w:sz w:val="20"/>
        </w:rPr>
        <w:tab/>
        <w:t>Printing and Publishing</w:t>
      </w:r>
    </w:p>
    <w:p w14:paraId="18C5669B" w14:textId="77777777" w:rsidR="00000000" w:rsidRDefault="004D5B92">
      <w:pPr>
        <w:tabs>
          <w:tab w:val="left" w:pos="540"/>
        </w:tabs>
        <w:suppressAutoHyphens/>
        <w:ind w:left="540" w:hanging="540"/>
        <w:rPr>
          <w:sz w:val="20"/>
        </w:rPr>
      </w:pPr>
      <w:r>
        <w:rPr>
          <w:sz w:val="20"/>
        </w:rPr>
        <w:t>(?)</w:t>
      </w:r>
      <w:r>
        <w:rPr>
          <w:sz w:val="20"/>
        </w:rPr>
        <w:tab/>
        <w:t>Off Site Waste Treatment</w:t>
      </w:r>
    </w:p>
    <w:p w14:paraId="67FE09CB" w14:textId="77777777" w:rsidR="00000000" w:rsidRDefault="004D5B92">
      <w:pPr>
        <w:suppressAutoHyphens/>
        <w:rPr>
          <w:sz w:val="20"/>
        </w:rPr>
      </w:pPr>
    </w:p>
    <w:p w14:paraId="17CAA783" w14:textId="77777777" w:rsidR="00000000" w:rsidRDefault="004D5B92">
      <w:pPr>
        <w:suppressAutoHyphens/>
        <w:rPr>
          <w:sz w:val="20"/>
        </w:rPr>
      </w:pPr>
    </w:p>
    <w:p w14:paraId="5488FC3E" w14:textId="77777777" w:rsidR="00000000" w:rsidRDefault="004D5B92">
      <w:pPr>
        <w:tabs>
          <w:tab w:val="right" w:pos="4860"/>
        </w:tabs>
        <w:suppressAutoHyphens/>
        <w:rPr>
          <w:sz w:val="20"/>
        </w:rPr>
      </w:pPr>
      <w:r>
        <w:rPr>
          <w:b/>
          <w:sz w:val="20"/>
          <w:u w:val="single"/>
        </w:rPr>
        <w:t xml:space="preserve">7 Year MACT Standards </w:t>
      </w:r>
      <w:r>
        <w:rPr>
          <w:sz w:val="20"/>
        </w:rPr>
        <w:t xml:space="preserve"> - statutory date 11/15/97</w:t>
      </w:r>
    </w:p>
    <w:p w14:paraId="2641C472" w14:textId="77777777" w:rsidR="00000000" w:rsidRDefault="004D5B92">
      <w:pPr>
        <w:tabs>
          <w:tab w:val="right" w:pos="4860"/>
        </w:tabs>
        <w:suppressAutoHyphens/>
        <w:rPr>
          <w:sz w:val="20"/>
        </w:rPr>
      </w:pPr>
      <w:r>
        <w:rPr>
          <w:sz w:val="20"/>
        </w:rPr>
        <w:t>Dates in parenthesis are target promulgation dates.</w:t>
      </w:r>
    </w:p>
    <w:p w14:paraId="441A0ECC" w14:textId="77777777" w:rsidR="00000000" w:rsidRDefault="004D5B92">
      <w:pPr>
        <w:tabs>
          <w:tab w:val="right" w:pos="4860"/>
        </w:tabs>
        <w:suppressAutoHyphens/>
        <w:rPr>
          <w:sz w:val="20"/>
        </w:rPr>
      </w:pPr>
    </w:p>
    <w:p w14:paraId="36B68998" w14:textId="77777777" w:rsidR="00000000" w:rsidRDefault="004D5B92">
      <w:pPr>
        <w:tabs>
          <w:tab w:val="right" w:pos="4860"/>
        </w:tabs>
        <w:suppressAutoHyphens/>
        <w:rPr>
          <w:sz w:val="20"/>
        </w:rPr>
      </w:pPr>
      <w:r>
        <w:rPr>
          <w:sz w:val="20"/>
        </w:rPr>
        <w:t>Agriculture Chemicals Production</w:t>
      </w:r>
    </w:p>
    <w:p w14:paraId="13C94BC3" w14:textId="77777777" w:rsidR="00000000" w:rsidRDefault="004D5B92">
      <w:pPr>
        <w:tabs>
          <w:tab w:val="right" w:pos="4860"/>
        </w:tabs>
        <w:suppressAutoHyphens/>
        <w:rPr>
          <w:sz w:val="20"/>
        </w:rPr>
      </w:pPr>
      <w:r>
        <w:rPr>
          <w:sz w:val="20"/>
        </w:rPr>
        <w:t>Acrylic/Modacrylic Fibers Production</w:t>
      </w:r>
    </w:p>
    <w:p w14:paraId="2C6C2C84" w14:textId="77777777" w:rsidR="00000000" w:rsidRDefault="004D5B92">
      <w:pPr>
        <w:tabs>
          <w:tab w:val="right" w:pos="4860"/>
        </w:tabs>
        <w:suppressAutoHyphens/>
        <w:rPr>
          <w:sz w:val="20"/>
        </w:rPr>
      </w:pPr>
      <w:r>
        <w:rPr>
          <w:sz w:val="20"/>
        </w:rPr>
        <w:t>Chlorine Production</w:t>
      </w:r>
    </w:p>
    <w:p w14:paraId="4CF49207" w14:textId="77777777" w:rsidR="00000000" w:rsidRDefault="004D5B92">
      <w:pPr>
        <w:tabs>
          <w:tab w:val="right" w:pos="4860"/>
        </w:tabs>
        <w:suppressAutoHyphens/>
        <w:rPr>
          <w:sz w:val="20"/>
        </w:rPr>
      </w:pPr>
      <w:r>
        <w:rPr>
          <w:sz w:val="20"/>
        </w:rPr>
        <w:t>Ferroalloys Production</w:t>
      </w:r>
      <w:r>
        <w:rPr>
          <w:sz w:val="20"/>
        </w:rPr>
        <w:tab/>
        <w:t>(12/15/96)</w:t>
      </w:r>
    </w:p>
    <w:p w14:paraId="5D92FAB8" w14:textId="77777777" w:rsidR="00000000" w:rsidRDefault="004D5B92">
      <w:pPr>
        <w:tabs>
          <w:tab w:val="right" w:pos="4860"/>
        </w:tabs>
        <w:suppressAutoHyphens/>
        <w:rPr>
          <w:sz w:val="20"/>
        </w:rPr>
      </w:pPr>
      <w:r>
        <w:rPr>
          <w:sz w:val="20"/>
        </w:rPr>
        <w:t>Flexible Polyurethane Foam Production</w:t>
      </w:r>
      <w:r>
        <w:rPr>
          <w:sz w:val="20"/>
        </w:rPr>
        <w:tab/>
        <w:t>(4/25/97)</w:t>
      </w:r>
    </w:p>
    <w:p w14:paraId="6AA95F6D" w14:textId="77777777" w:rsidR="00000000" w:rsidRDefault="004D5B92">
      <w:pPr>
        <w:tabs>
          <w:tab w:val="right" w:pos="4860"/>
        </w:tabs>
        <w:suppressAutoHyphens/>
        <w:rPr>
          <w:sz w:val="20"/>
        </w:rPr>
      </w:pPr>
      <w:r>
        <w:rPr>
          <w:sz w:val="20"/>
        </w:rPr>
        <w:t>Ma</w:t>
      </w:r>
      <w:r>
        <w:rPr>
          <w:sz w:val="20"/>
        </w:rPr>
        <w:t>nufacture of Tetrahydrobenzaldehyde (formerly known as Butadiene Dimers Production)</w:t>
      </w:r>
    </w:p>
    <w:p w14:paraId="7EBEB8BA" w14:textId="77777777" w:rsidR="00000000" w:rsidRDefault="004D5B92">
      <w:pPr>
        <w:tabs>
          <w:tab w:val="right" w:pos="4860"/>
        </w:tabs>
        <w:suppressAutoHyphens/>
        <w:rPr>
          <w:sz w:val="20"/>
        </w:rPr>
      </w:pPr>
      <w:r>
        <w:rPr>
          <w:sz w:val="20"/>
        </w:rPr>
        <w:t>Mineral Wool Production</w:t>
      </w:r>
      <w:r>
        <w:rPr>
          <w:sz w:val="20"/>
        </w:rPr>
        <w:tab/>
        <w:t>(4/04/97)</w:t>
      </w:r>
    </w:p>
    <w:p w14:paraId="75C1B97E" w14:textId="77777777" w:rsidR="00000000" w:rsidRDefault="004D5B92">
      <w:pPr>
        <w:tabs>
          <w:tab w:val="right" w:pos="4860"/>
        </w:tabs>
        <w:suppressAutoHyphens/>
        <w:rPr>
          <w:sz w:val="20"/>
        </w:rPr>
      </w:pPr>
      <w:r>
        <w:rPr>
          <w:sz w:val="20"/>
        </w:rPr>
        <w:t>Nylon 6 Production</w:t>
      </w:r>
    </w:p>
    <w:p w14:paraId="23F615C7" w14:textId="77777777" w:rsidR="00000000" w:rsidRDefault="004D5B92">
      <w:pPr>
        <w:tabs>
          <w:tab w:val="right" w:pos="4860"/>
        </w:tabs>
        <w:suppressAutoHyphens/>
        <w:rPr>
          <w:sz w:val="20"/>
        </w:rPr>
      </w:pPr>
      <w:r>
        <w:rPr>
          <w:sz w:val="20"/>
        </w:rPr>
        <w:t>Oil &amp; Natural Gas Production</w:t>
      </w:r>
      <w:r>
        <w:rPr>
          <w:sz w:val="20"/>
        </w:rPr>
        <w:tab/>
        <w:t>(2/28/97)</w:t>
      </w:r>
    </w:p>
    <w:p w14:paraId="32AE48A3" w14:textId="77777777" w:rsidR="00000000" w:rsidRDefault="004D5B92">
      <w:pPr>
        <w:tabs>
          <w:tab w:val="right" w:pos="4860"/>
        </w:tabs>
        <w:suppressAutoHyphens/>
        <w:rPr>
          <w:sz w:val="20"/>
        </w:rPr>
      </w:pPr>
      <w:r>
        <w:rPr>
          <w:sz w:val="20"/>
        </w:rPr>
        <w:t>Petroleum Refineries - catalytic cracking (fluid and others) units, catalytic reforming units, and sulfur plant units</w:t>
      </w:r>
    </w:p>
    <w:p w14:paraId="63256AC8" w14:textId="77777777" w:rsidR="00000000" w:rsidRDefault="004D5B92">
      <w:pPr>
        <w:tabs>
          <w:tab w:val="right" w:pos="-360"/>
          <w:tab w:val="right" w:pos="4860"/>
        </w:tabs>
        <w:suppressAutoHyphens/>
        <w:rPr>
          <w:sz w:val="20"/>
        </w:rPr>
      </w:pPr>
      <w:r>
        <w:rPr>
          <w:sz w:val="20"/>
        </w:rPr>
        <w:t>Pharmaceuticals Production</w:t>
      </w:r>
      <w:r>
        <w:rPr>
          <w:sz w:val="20"/>
        </w:rPr>
        <w:tab/>
        <w:t>(11/15/97)</w:t>
      </w:r>
    </w:p>
    <w:p w14:paraId="2D7E6521" w14:textId="77777777" w:rsidR="00000000" w:rsidRDefault="004D5B92">
      <w:pPr>
        <w:tabs>
          <w:tab w:val="right" w:pos="4860"/>
        </w:tabs>
        <w:suppressAutoHyphens/>
        <w:rPr>
          <w:sz w:val="20"/>
        </w:rPr>
      </w:pPr>
      <w:r>
        <w:rPr>
          <w:sz w:val="20"/>
        </w:rPr>
        <w:t>Polycarbonates Production</w:t>
      </w:r>
    </w:p>
    <w:p w14:paraId="64FA8119" w14:textId="77777777" w:rsidR="00000000" w:rsidRDefault="004D5B92">
      <w:pPr>
        <w:tabs>
          <w:tab w:val="right" w:pos="4860"/>
        </w:tabs>
        <w:suppressAutoHyphens/>
        <w:rPr>
          <w:sz w:val="20"/>
        </w:rPr>
      </w:pPr>
      <w:r>
        <w:rPr>
          <w:sz w:val="20"/>
        </w:rPr>
        <w:t>Polyether Polyols Production</w:t>
      </w:r>
      <w:r>
        <w:rPr>
          <w:sz w:val="20"/>
        </w:rPr>
        <w:tab/>
        <w:t>(11/11/97)</w:t>
      </w:r>
    </w:p>
    <w:p w14:paraId="79377B50" w14:textId="77777777" w:rsidR="00000000" w:rsidRDefault="004D5B92">
      <w:pPr>
        <w:tabs>
          <w:tab w:val="right" w:pos="4860"/>
        </w:tabs>
        <w:suppressAutoHyphens/>
        <w:rPr>
          <w:sz w:val="20"/>
        </w:rPr>
      </w:pPr>
      <w:r>
        <w:rPr>
          <w:sz w:val="20"/>
        </w:rPr>
        <w:t>Polymers &amp; Resins III</w:t>
      </w:r>
    </w:p>
    <w:p w14:paraId="6082A718" w14:textId="77777777" w:rsidR="00000000" w:rsidRDefault="004D5B92">
      <w:pPr>
        <w:tabs>
          <w:tab w:val="right" w:pos="4860"/>
        </w:tabs>
        <w:suppressAutoHyphens/>
        <w:rPr>
          <w:sz w:val="20"/>
        </w:rPr>
      </w:pPr>
      <w:r>
        <w:rPr>
          <w:sz w:val="20"/>
        </w:rPr>
        <w:t>Portland Cement Manufacturing</w:t>
      </w:r>
      <w:r>
        <w:rPr>
          <w:sz w:val="20"/>
        </w:rPr>
        <w:tab/>
        <w:t>(03/21/97)</w:t>
      </w:r>
    </w:p>
    <w:p w14:paraId="0F512774" w14:textId="77777777" w:rsidR="00000000" w:rsidRDefault="004D5B92">
      <w:pPr>
        <w:tabs>
          <w:tab w:val="right" w:pos="4860"/>
        </w:tabs>
        <w:suppressAutoHyphens/>
        <w:rPr>
          <w:sz w:val="20"/>
        </w:rPr>
      </w:pPr>
      <w:r>
        <w:rPr>
          <w:sz w:val="20"/>
        </w:rPr>
        <w:t>Primary Aluminum Production</w:t>
      </w:r>
      <w:r>
        <w:rPr>
          <w:sz w:val="20"/>
        </w:rPr>
        <w:tab/>
        <w:t>(11/15/96)</w:t>
      </w:r>
    </w:p>
    <w:p w14:paraId="3763378D" w14:textId="77777777" w:rsidR="00000000" w:rsidRDefault="004D5B92">
      <w:pPr>
        <w:tabs>
          <w:tab w:val="right" w:pos="4860"/>
        </w:tabs>
        <w:suppressAutoHyphens/>
        <w:rPr>
          <w:sz w:val="20"/>
        </w:rPr>
      </w:pPr>
      <w:r>
        <w:rPr>
          <w:sz w:val="20"/>
        </w:rPr>
        <w:t>Primary Copp</w:t>
      </w:r>
      <w:r>
        <w:rPr>
          <w:sz w:val="20"/>
        </w:rPr>
        <w:t>er smelting</w:t>
      </w:r>
      <w:r>
        <w:rPr>
          <w:sz w:val="20"/>
        </w:rPr>
        <w:tab/>
        <w:t>(12/30/96)</w:t>
      </w:r>
    </w:p>
    <w:p w14:paraId="7456EEB7" w14:textId="77777777" w:rsidR="00000000" w:rsidRDefault="004D5B92">
      <w:pPr>
        <w:tabs>
          <w:tab w:val="right" w:pos="4860"/>
        </w:tabs>
        <w:suppressAutoHyphens/>
        <w:rPr>
          <w:sz w:val="20"/>
        </w:rPr>
      </w:pPr>
      <w:r>
        <w:rPr>
          <w:sz w:val="20"/>
        </w:rPr>
        <w:t>Primary Lead Smelting</w:t>
      </w:r>
    </w:p>
    <w:p w14:paraId="4610E229" w14:textId="77777777" w:rsidR="00000000" w:rsidRDefault="004D5B92">
      <w:pPr>
        <w:tabs>
          <w:tab w:val="right" w:pos="4860"/>
        </w:tabs>
        <w:suppressAutoHyphens/>
        <w:rPr>
          <w:sz w:val="20"/>
        </w:rPr>
      </w:pPr>
      <w:r>
        <w:rPr>
          <w:sz w:val="20"/>
        </w:rPr>
        <w:t>Pulp &amp; Paper Production</w:t>
      </w:r>
      <w:r>
        <w:rPr>
          <w:sz w:val="20"/>
        </w:rPr>
        <w:tab/>
        <w:t>(05/24/96)</w:t>
      </w:r>
    </w:p>
    <w:p w14:paraId="10C10628" w14:textId="77777777" w:rsidR="00000000" w:rsidRDefault="004D5B92">
      <w:pPr>
        <w:tabs>
          <w:tab w:val="right" w:pos="4860"/>
        </w:tabs>
        <w:suppressAutoHyphens/>
        <w:rPr>
          <w:sz w:val="20"/>
        </w:rPr>
      </w:pPr>
      <w:r>
        <w:rPr>
          <w:sz w:val="20"/>
        </w:rPr>
        <w:t>Reinforced Plastic Composites Production</w:t>
      </w:r>
    </w:p>
    <w:p w14:paraId="5815D60A" w14:textId="77777777" w:rsidR="00000000" w:rsidRDefault="004D5B92">
      <w:pPr>
        <w:tabs>
          <w:tab w:val="right" w:pos="4860"/>
        </w:tabs>
        <w:suppressAutoHyphens/>
        <w:rPr>
          <w:sz w:val="20"/>
        </w:rPr>
      </w:pPr>
      <w:r>
        <w:rPr>
          <w:sz w:val="20"/>
        </w:rPr>
        <w:t>Secondary Aluminum Production</w:t>
      </w:r>
      <w:r>
        <w:rPr>
          <w:sz w:val="20"/>
        </w:rPr>
        <w:tab/>
        <w:t>(06/28/97)</w:t>
      </w:r>
    </w:p>
    <w:p w14:paraId="58C12F99" w14:textId="77777777" w:rsidR="00000000" w:rsidRDefault="004D5B92">
      <w:pPr>
        <w:tabs>
          <w:tab w:val="right" w:pos="4860"/>
        </w:tabs>
        <w:suppressAutoHyphens/>
        <w:rPr>
          <w:sz w:val="20"/>
        </w:rPr>
      </w:pPr>
      <w:r>
        <w:rPr>
          <w:sz w:val="20"/>
        </w:rPr>
        <w:t>Steel Pickling - hcl process</w:t>
      </w:r>
      <w:r>
        <w:rPr>
          <w:sz w:val="20"/>
        </w:rPr>
        <w:tab/>
        <w:t>(11/30/96)</w:t>
      </w:r>
    </w:p>
    <w:p w14:paraId="064BE4FD" w14:textId="77777777" w:rsidR="00000000" w:rsidRDefault="004D5B92">
      <w:pPr>
        <w:tabs>
          <w:tab w:val="right" w:pos="4860"/>
        </w:tabs>
        <w:suppressAutoHyphens/>
        <w:rPr>
          <w:sz w:val="20"/>
        </w:rPr>
      </w:pPr>
      <w:r>
        <w:rPr>
          <w:sz w:val="20"/>
        </w:rPr>
        <w:t>Wool Fiberglass Manufacturing</w:t>
      </w:r>
      <w:r>
        <w:rPr>
          <w:sz w:val="20"/>
        </w:rPr>
        <w:tab/>
        <w:t>(6/14/97)</w:t>
      </w:r>
    </w:p>
    <w:p w14:paraId="289C80AC" w14:textId="77777777" w:rsidR="00000000" w:rsidRDefault="004D5B92">
      <w:pPr>
        <w:tabs>
          <w:tab w:val="right" w:pos="4860"/>
        </w:tabs>
        <w:suppressAutoHyphens/>
        <w:rPr>
          <w:sz w:val="20"/>
        </w:rPr>
      </w:pPr>
      <w:r>
        <w:rPr>
          <w:sz w:val="20"/>
        </w:rPr>
        <w:t>Public Owned Treatment Works (POTW)</w:t>
      </w:r>
      <w:r>
        <w:rPr>
          <w:sz w:val="20"/>
        </w:rPr>
        <w:tab/>
        <w:t>(12/31/96)</w:t>
      </w:r>
    </w:p>
    <w:p w14:paraId="17011A42" w14:textId="77777777" w:rsidR="00000000" w:rsidRDefault="004D5B92">
      <w:pPr>
        <w:tabs>
          <w:tab w:val="right" w:pos="4860"/>
        </w:tabs>
        <w:suppressAutoHyphens/>
        <w:rPr>
          <w:sz w:val="20"/>
        </w:rPr>
      </w:pPr>
    </w:p>
    <w:p w14:paraId="20590C4D" w14:textId="77777777" w:rsidR="00000000" w:rsidRDefault="004D5B92">
      <w:pPr>
        <w:suppressAutoHyphens/>
        <w:rPr>
          <w:sz w:val="20"/>
        </w:rPr>
      </w:pPr>
    </w:p>
    <w:p w14:paraId="1339B3E7" w14:textId="77777777" w:rsidR="00000000" w:rsidRDefault="004D5B92">
      <w:pPr>
        <w:suppressAutoHyphens/>
        <w:rPr>
          <w:sz w:val="20"/>
        </w:rPr>
      </w:pPr>
      <w:r>
        <w:rPr>
          <w:b/>
          <w:sz w:val="20"/>
          <w:u w:val="single"/>
        </w:rPr>
        <w:t xml:space="preserve">10 Year MACT Projects </w:t>
      </w:r>
      <w:r>
        <w:rPr>
          <w:sz w:val="20"/>
        </w:rPr>
        <w:t>- statutory date - 11/15/00</w:t>
      </w:r>
    </w:p>
    <w:p w14:paraId="27B754CD" w14:textId="77777777" w:rsidR="00000000" w:rsidRDefault="004D5B92">
      <w:pPr>
        <w:suppressAutoHyphens/>
        <w:rPr>
          <w:sz w:val="20"/>
        </w:rPr>
      </w:pPr>
    </w:p>
    <w:p w14:paraId="3F3CF292" w14:textId="77777777" w:rsidR="00000000" w:rsidRDefault="004D5B92">
      <w:pPr>
        <w:suppressAutoHyphens/>
        <w:rPr>
          <w:sz w:val="20"/>
        </w:rPr>
      </w:pPr>
      <w:r>
        <w:rPr>
          <w:sz w:val="20"/>
        </w:rPr>
        <w:t>Aerosol Can-Filling Facilities</w:t>
      </w:r>
    </w:p>
    <w:p w14:paraId="2032AA6D" w14:textId="77777777" w:rsidR="00000000" w:rsidRDefault="004D5B92">
      <w:pPr>
        <w:suppressAutoHyphens/>
        <w:rPr>
          <w:sz w:val="20"/>
        </w:rPr>
      </w:pPr>
      <w:r>
        <w:rPr>
          <w:sz w:val="20"/>
        </w:rPr>
        <w:t>Alkyd Resins Production</w:t>
      </w:r>
    </w:p>
    <w:p w14:paraId="52C0D3D7" w14:textId="77777777" w:rsidR="00000000" w:rsidRDefault="004D5B92">
      <w:pPr>
        <w:suppressAutoHyphens/>
        <w:rPr>
          <w:sz w:val="20"/>
        </w:rPr>
      </w:pPr>
      <w:r>
        <w:rPr>
          <w:sz w:val="20"/>
        </w:rPr>
        <w:t>Alumina Processing</w:t>
      </w:r>
    </w:p>
    <w:p w14:paraId="4A8BBA71" w14:textId="77777777" w:rsidR="00000000" w:rsidRDefault="004D5B92">
      <w:pPr>
        <w:suppressAutoHyphens/>
        <w:rPr>
          <w:spacing w:val="-6"/>
          <w:sz w:val="20"/>
        </w:rPr>
      </w:pPr>
      <w:r>
        <w:rPr>
          <w:spacing w:val="-6"/>
          <w:sz w:val="20"/>
        </w:rPr>
        <w:t>Ammonium Sulfate Production - Caprolactam By-Product Plants</w:t>
      </w:r>
    </w:p>
    <w:p w14:paraId="6D7C6AFF" w14:textId="77777777" w:rsidR="00000000" w:rsidRDefault="004D5B92">
      <w:pPr>
        <w:suppressAutoHyphens/>
        <w:rPr>
          <w:sz w:val="20"/>
        </w:rPr>
      </w:pPr>
      <w:r>
        <w:rPr>
          <w:sz w:val="20"/>
        </w:rPr>
        <w:t>Antimony Oxides Manufacturing</w:t>
      </w:r>
    </w:p>
    <w:p w14:paraId="5921B2B2" w14:textId="77777777" w:rsidR="00000000" w:rsidRDefault="004D5B92">
      <w:pPr>
        <w:suppressAutoHyphens/>
        <w:rPr>
          <w:sz w:val="20"/>
        </w:rPr>
      </w:pPr>
      <w:r>
        <w:rPr>
          <w:sz w:val="20"/>
        </w:rPr>
        <w:t>Asphal</w:t>
      </w:r>
      <w:r>
        <w:rPr>
          <w:sz w:val="20"/>
        </w:rPr>
        <w:t>t Concrete Manufacturing</w:t>
      </w:r>
    </w:p>
    <w:p w14:paraId="7CD12C74" w14:textId="77777777" w:rsidR="00000000" w:rsidRDefault="004D5B92">
      <w:pPr>
        <w:suppressAutoHyphens/>
        <w:rPr>
          <w:sz w:val="20"/>
        </w:rPr>
      </w:pPr>
      <w:r>
        <w:rPr>
          <w:sz w:val="20"/>
        </w:rPr>
        <w:t>Asphalt Processing</w:t>
      </w:r>
    </w:p>
    <w:p w14:paraId="7FA35D84" w14:textId="77777777" w:rsidR="00000000" w:rsidRDefault="004D5B92">
      <w:pPr>
        <w:suppressAutoHyphens/>
        <w:rPr>
          <w:sz w:val="20"/>
        </w:rPr>
      </w:pPr>
      <w:r>
        <w:rPr>
          <w:sz w:val="20"/>
        </w:rPr>
        <w:t>Asphalt Roofing Manufacturing</w:t>
      </w:r>
    </w:p>
    <w:p w14:paraId="39478910" w14:textId="77777777" w:rsidR="00000000" w:rsidRDefault="004D5B92">
      <w:pPr>
        <w:suppressAutoHyphens/>
        <w:rPr>
          <w:sz w:val="20"/>
        </w:rPr>
      </w:pPr>
      <w:r>
        <w:rPr>
          <w:sz w:val="20"/>
        </w:rPr>
        <w:t>Asphalt/Coal Tar Application - Metal Pipes auto and Light Duty Truck (Surface Coating)</w:t>
      </w:r>
    </w:p>
    <w:p w14:paraId="08620B40" w14:textId="77777777" w:rsidR="00000000" w:rsidRDefault="004D5B92">
      <w:pPr>
        <w:suppressAutoHyphens/>
        <w:rPr>
          <w:sz w:val="20"/>
        </w:rPr>
      </w:pPr>
      <w:r>
        <w:rPr>
          <w:sz w:val="20"/>
        </w:rPr>
        <w:t>Bakers Yeast Manufacturing</w:t>
      </w:r>
    </w:p>
    <w:p w14:paraId="345640F6" w14:textId="77777777" w:rsidR="00000000" w:rsidRDefault="004D5B92">
      <w:pPr>
        <w:suppressAutoHyphens/>
        <w:rPr>
          <w:sz w:val="20"/>
        </w:rPr>
      </w:pPr>
      <w:r>
        <w:rPr>
          <w:sz w:val="20"/>
        </w:rPr>
        <w:t>Benzltrimethylammonium Chloride Production</w:t>
      </w:r>
    </w:p>
    <w:p w14:paraId="6C06E55F" w14:textId="77777777" w:rsidR="00000000" w:rsidRDefault="004D5B92">
      <w:pPr>
        <w:suppressAutoHyphens/>
        <w:rPr>
          <w:sz w:val="20"/>
        </w:rPr>
      </w:pPr>
      <w:r>
        <w:rPr>
          <w:sz w:val="20"/>
        </w:rPr>
        <w:t>Boat Manufacturing</w:t>
      </w:r>
    </w:p>
    <w:p w14:paraId="5F9A5CB4" w14:textId="77777777" w:rsidR="00000000" w:rsidRDefault="004D5B92">
      <w:pPr>
        <w:suppressAutoHyphens/>
        <w:rPr>
          <w:sz w:val="20"/>
        </w:rPr>
      </w:pPr>
      <w:r>
        <w:rPr>
          <w:sz w:val="20"/>
        </w:rPr>
        <w:t>Butadiene - Furfural Contrimer (R-11)</w:t>
      </w:r>
    </w:p>
    <w:p w14:paraId="3FE35482" w14:textId="77777777" w:rsidR="00000000" w:rsidRDefault="004D5B92">
      <w:pPr>
        <w:suppressAutoHyphens/>
        <w:rPr>
          <w:sz w:val="20"/>
        </w:rPr>
      </w:pPr>
      <w:r>
        <w:rPr>
          <w:sz w:val="20"/>
        </w:rPr>
        <w:t>Carbonyl Sulfide Production</w:t>
      </w:r>
    </w:p>
    <w:p w14:paraId="0F2DE761" w14:textId="77777777" w:rsidR="00000000" w:rsidRDefault="004D5B92">
      <w:pPr>
        <w:suppressAutoHyphens/>
        <w:rPr>
          <w:sz w:val="20"/>
        </w:rPr>
      </w:pPr>
      <w:r>
        <w:rPr>
          <w:sz w:val="20"/>
        </w:rPr>
        <w:t>Carboxymethylcellulose Production</w:t>
      </w:r>
    </w:p>
    <w:p w14:paraId="6F123A25" w14:textId="77777777" w:rsidR="00000000" w:rsidRDefault="004D5B92">
      <w:pPr>
        <w:suppressAutoHyphens/>
        <w:rPr>
          <w:sz w:val="20"/>
        </w:rPr>
      </w:pPr>
      <w:r>
        <w:rPr>
          <w:sz w:val="20"/>
        </w:rPr>
        <w:t>Cellophane Production</w:t>
      </w:r>
    </w:p>
    <w:p w14:paraId="294D8957" w14:textId="77777777" w:rsidR="00000000" w:rsidRDefault="004D5B92">
      <w:pPr>
        <w:suppressAutoHyphens/>
        <w:rPr>
          <w:sz w:val="20"/>
        </w:rPr>
      </w:pPr>
      <w:r>
        <w:rPr>
          <w:sz w:val="20"/>
        </w:rPr>
        <w:t>Cellulose Ethers Production</w:t>
      </w:r>
    </w:p>
    <w:p w14:paraId="1E9A97AA" w14:textId="77777777" w:rsidR="00000000" w:rsidRDefault="004D5B92">
      <w:pPr>
        <w:suppressAutoHyphens/>
        <w:rPr>
          <w:sz w:val="20"/>
        </w:rPr>
      </w:pPr>
      <w:r>
        <w:rPr>
          <w:sz w:val="20"/>
        </w:rPr>
        <w:t>Cellulose Food Casing Manufacturing</w:t>
      </w:r>
    </w:p>
    <w:p w14:paraId="2BB90C0E" w14:textId="77777777" w:rsidR="00000000" w:rsidRDefault="004D5B92">
      <w:pPr>
        <w:suppressAutoHyphens/>
        <w:rPr>
          <w:sz w:val="20"/>
        </w:rPr>
      </w:pPr>
      <w:r>
        <w:rPr>
          <w:sz w:val="20"/>
        </w:rPr>
        <w:t>Chelating Agents Production</w:t>
      </w:r>
    </w:p>
    <w:p w14:paraId="751050DF" w14:textId="77777777" w:rsidR="00000000" w:rsidRDefault="004D5B92">
      <w:pPr>
        <w:suppressAutoHyphens/>
        <w:rPr>
          <w:sz w:val="20"/>
        </w:rPr>
      </w:pPr>
      <w:r>
        <w:rPr>
          <w:sz w:val="20"/>
        </w:rPr>
        <w:t>Chlorinated Paraffins Productions</w:t>
      </w:r>
    </w:p>
    <w:p w14:paraId="0DFB6869" w14:textId="77777777" w:rsidR="00000000" w:rsidRDefault="004D5B92">
      <w:pPr>
        <w:suppressAutoHyphens/>
        <w:rPr>
          <w:sz w:val="20"/>
        </w:rPr>
      </w:pPr>
      <w:r>
        <w:rPr>
          <w:sz w:val="20"/>
        </w:rPr>
        <w:t>Chromium Refra</w:t>
      </w:r>
      <w:r>
        <w:rPr>
          <w:sz w:val="20"/>
        </w:rPr>
        <w:t>ctories Productions</w:t>
      </w:r>
    </w:p>
    <w:p w14:paraId="00E13F1E" w14:textId="77777777" w:rsidR="00000000" w:rsidRDefault="004D5B92">
      <w:pPr>
        <w:suppressAutoHyphens/>
        <w:rPr>
          <w:sz w:val="20"/>
        </w:rPr>
      </w:pPr>
      <w:r>
        <w:rPr>
          <w:sz w:val="20"/>
        </w:rPr>
        <w:t>Clay Products Manufacturing</w:t>
      </w:r>
    </w:p>
    <w:p w14:paraId="5C3F1380" w14:textId="77777777" w:rsidR="00000000" w:rsidRDefault="004D5B92">
      <w:pPr>
        <w:suppressAutoHyphens/>
        <w:rPr>
          <w:sz w:val="20"/>
        </w:rPr>
      </w:pPr>
      <w:r>
        <w:rPr>
          <w:sz w:val="20"/>
        </w:rPr>
        <w:t>Coke By-Product Plants</w:t>
      </w:r>
    </w:p>
    <w:p w14:paraId="7ADBF8C7" w14:textId="77777777" w:rsidR="00000000" w:rsidRDefault="004D5B92">
      <w:pPr>
        <w:suppressAutoHyphens/>
        <w:rPr>
          <w:sz w:val="20"/>
        </w:rPr>
      </w:pPr>
      <w:r>
        <w:rPr>
          <w:sz w:val="20"/>
        </w:rPr>
        <w:t>Coke Ovens:  Pushing, Quenching and Battery Stacks</w:t>
      </w:r>
    </w:p>
    <w:p w14:paraId="63E3E972" w14:textId="77777777" w:rsidR="00000000" w:rsidRDefault="004D5B92">
      <w:pPr>
        <w:suppressAutoHyphens/>
        <w:rPr>
          <w:sz w:val="20"/>
        </w:rPr>
      </w:pPr>
      <w:r>
        <w:rPr>
          <w:sz w:val="20"/>
        </w:rPr>
        <w:t>Dodecanedioic Acid Production</w:t>
      </w:r>
    </w:p>
    <w:p w14:paraId="397F9DB2" w14:textId="77777777" w:rsidR="00000000" w:rsidRDefault="004D5B92">
      <w:pPr>
        <w:suppressAutoHyphens/>
        <w:rPr>
          <w:sz w:val="20"/>
        </w:rPr>
      </w:pPr>
      <w:r>
        <w:rPr>
          <w:sz w:val="20"/>
        </w:rPr>
        <w:t>Dry Cleaning (Petroleum Solvent)</w:t>
      </w:r>
    </w:p>
    <w:p w14:paraId="6FD182FD" w14:textId="77777777" w:rsidR="00000000" w:rsidRDefault="004D5B92">
      <w:pPr>
        <w:suppressAutoHyphens/>
        <w:rPr>
          <w:sz w:val="20"/>
        </w:rPr>
      </w:pPr>
      <w:r>
        <w:rPr>
          <w:sz w:val="20"/>
        </w:rPr>
        <w:t>Engine Test Facilities</w:t>
      </w:r>
    </w:p>
    <w:p w14:paraId="539B0F22" w14:textId="77777777" w:rsidR="00000000" w:rsidRDefault="004D5B92">
      <w:pPr>
        <w:suppressAutoHyphens/>
        <w:rPr>
          <w:sz w:val="20"/>
        </w:rPr>
      </w:pPr>
      <w:r>
        <w:rPr>
          <w:sz w:val="20"/>
        </w:rPr>
        <w:t>Ethylidene Norbornene Production</w:t>
      </w:r>
    </w:p>
    <w:p w14:paraId="7EA0627D" w14:textId="77777777" w:rsidR="00000000" w:rsidRDefault="004D5B92">
      <w:pPr>
        <w:suppressAutoHyphens/>
        <w:rPr>
          <w:sz w:val="20"/>
        </w:rPr>
      </w:pPr>
      <w:r>
        <w:rPr>
          <w:sz w:val="20"/>
        </w:rPr>
        <w:t>Explosives Production</w:t>
      </w:r>
    </w:p>
    <w:p w14:paraId="69EF5F20" w14:textId="77777777" w:rsidR="00000000" w:rsidRDefault="004D5B92">
      <w:pPr>
        <w:suppressAutoHyphens/>
        <w:rPr>
          <w:sz w:val="20"/>
        </w:rPr>
      </w:pPr>
      <w:r>
        <w:rPr>
          <w:sz w:val="20"/>
        </w:rPr>
        <w:t>Flat Wood Paneling (Surface Coating)</w:t>
      </w:r>
    </w:p>
    <w:p w14:paraId="1F21496F" w14:textId="77777777" w:rsidR="00000000" w:rsidRDefault="004D5B92">
      <w:pPr>
        <w:suppressAutoHyphens/>
        <w:rPr>
          <w:sz w:val="20"/>
        </w:rPr>
      </w:pPr>
      <w:r>
        <w:rPr>
          <w:sz w:val="20"/>
        </w:rPr>
        <w:t>Fume Silica Production</w:t>
      </w:r>
    </w:p>
    <w:p w14:paraId="5B0AF5FF" w14:textId="77777777" w:rsidR="00000000" w:rsidRDefault="004D5B92">
      <w:pPr>
        <w:suppressAutoHyphens/>
        <w:rPr>
          <w:sz w:val="20"/>
        </w:rPr>
      </w:pPr>
      <w:r>
        <w:rPr>
          <w:sz w:val="20"/>
        </w:rPr>
        <w:t>Hazardous Waste Incineration</w:t>
      </w:r>
    </w:p>
    <w:p w14:paraId="4E8C2D33" w14:textId="77777777" w:rsidR="00000000" w:rsidRDefault="004D5B92">
      <w:pPr>
        <w:suppressAutoHyphens/>
        <w:rPr>
          <w:sz w:val="20"/>
        </w:rPr>
      </w:pPr>
      <w:r>
        <w:rPr>
          <w:sz w:val="20"/>
        </w:rPr>
        <w:t>Hydrazine Production</w:t>
      </w:r>
    </w:p>
    <w:p w14:paraId="72AED724" w14:textId="77777777" w:rsidR="00000000" w:rsidRDefault="004D5B92">
      <w:pPr>
        <w:suppressAutoHyphens/>
        <w:rPr>
          <w:sz w:val="20"/>
        </w:rPr>
      </w:pPr>
      <w:r>
        <w:rPr>
          <w:sz w:val="20"/>
        </w:rPr>
        <w:t>Hydrochloric Acid Production</w:t>
      </w:r>
    </w:p>
    <w:p w14:paraId="38806336" w14:textId="77777777" w:rsidR="00000000" w:rsidRDefault="004D5B92">
      <w:pPr>
        <w:suppressAutoHyphens/>
        <w:rPr>
          <w:sz w:val="20"/>
        </w:rPr>
      </w:pPr>
      <w:r>
        <w:rPr>
          <w:sz w:val="20"/>
        </w:rPr>
        <w:t>Hydrogen Fluoride Production</w:t>
      </w:r>
    </w:p>
    <w:p w14:paraId="306ACE15" w14:textId="77777777" w:rsidR="00000000" w:rsidRDefault="004D5B92">
      <w:pPr>
        <w:suppressAutoHyphens/>
        <w:rPr>
          <w:sz w:val="20"/>
        </w:rPr>
      </w:pPr>
      <w:r>
        <w:rPr>
          <w:sz w:val="20"/>
        </w:rPr>
        <w:t>Industrial Boilers</w:t>
      </w:r>
    </w:p>
    <w:p w14:paraId="0C70CFB4" w14:textId="77777777" w:rsidR="00000000" w:rsidRDefault="004D5B92">
      <w:pPr>
        <w:suppressAutoHyphens/>
        <w:rPr>
          <w:sz w:val="20"/>
        </w:rPr>
      </w:pPr>
      <w:r>
        <w:rPr>
          <w:sz w:val="20"/>
        </w:rPr>
        <w:t>Institutional/Commercial Boilers</w:t>
      </w:r>
    </w:p>
    <w:p w14:paraId="5EDCD839" w14:textId="77777777" w:rsidR="00000000" w:rsidRDefault="004D5B92">
      <w:pPr>
        <w:suppressAutoHyphens/>
        <w:rPr>
          <w:sz w:val="20"/>
        </w:rPr>
      </w:pPr>
      <w:r>
        <w:rPr>
          <w:sz w:val="20"/>
        </w:rPr>
        <w:t>Integrated Iron &amp; Steel Manuf</w:t>
      </w:r>
      <w:r>
        <w:rPr>
          <w:sz w:val="20"/>
        </w:rPr>
        <w:t>acturing</w:t>
      </w:r>
    </w:p>
    <w:p w14:paraId="595FE683" w14:textId="77777777" w:rsidR="00000000" w:rsidRDefault="004D5B92">
      <w:pPr>
        <w:suppressAutoHyphens/>
        <w:rPr>
          <w:sz w:val="20"/>
        </w:rPr>
      </w:pPr>
      <w:r>
        <w:rPr>
          <w:sz w:val="20"/>
        </w:rPr>
        <w:t>Iron Foundries</w:t>
      </w:r>
    </w:p>
    <w:p w14:paraId="4F1B0755" w14:textId="77777777" w:rsidR="00000000" w:rsidRDefault="004D5B92">
      <w:pPr>
        <w:suppressAutoHyphens/>
        <w:rPr>
          <w:sz w:val="20"/>
        </w:rPr>
      </w:pPr>
      <w:r>
        <w:rPr>
          <w:sz w:val="20"/>
        </w:rPr>
        <w:t>Large Appliance (Surface Coating)</w:t>
      </w:r>
    </w:p>
    <w:p w14:paraId="5AF51641" w14:textId="77777777" w:rsidR="00000000" w:rsidRDefault="004D5B92">
      <w:pPr>
        <w:suppressAutoHyphens/>
        <w:rPr>
          <w:sz w:val="28"/>
        </w:rPr>
      </w:pPr>
      <w:r>
        <w:rPr>
          <w:sz w:val="20"/>
        </w:rPr>
        <w:t>Lead Acid Battery Manufacturing</w:t>
      </w:r>
    </w:p>
    <w:p w14:paraId="0763954E" w14:textId="77777777" w:rsidR="00000000" w:rsidRDefault="004D5B92">
      <w:pPr>
        <w:tabs>
          <w:tab w:val="left" w:pos="0"/>
        </w:tabs>
        <w:suppressAutoHyphens/>
        <w:rPr>
          <w:sz w:val="28"/>
        </w:rPr>
        <w:sectPr w:rsidR="00000000">
          <w:endnotePr>
            <w:numFmt w:val="decimal"/>
          </w:endnotePr>
          <w:type w:val="continuous"/>
          <w:pgSz w:w="12240" w:h="15840"/>
          <w:pgMar w:top="720" w:right="720" w:bottom="720" w:left="1440" w:header="720" w:footer="720" w:gutter="0"/>
          <w:cols w:num="2" w:space="360"/>
          <w:noEndnote/>
        </w:sectPr>
      </w:pPr>
    </w:p>
    <w:p w14:paraId="12639513" w14:textId="77777777" w:rsidR="00000000" w:rsidRDefault="004D5B92">
      <w:pPr>
        <w:tabs>
          <w:tab w:val="left" w:pos="630"/>
        </w:tabs>
        <w:suppressAutoHyphens/>
        <w:jc w:val="center"/>
        <w:rPr>
          <w:sz w:val="16"/>
        </w:rPr>
      </w:pPr>
      <w:r>
        <w:rPr>
          <w:b/>
        </w:rPr>
        <w:lastRenderedPageBreak/>
        <w:t>TITLE III HAPs</w:t>
      </w:r>
    </w:p>
    <w:p w14:paraId="115AB52C" w14:textId="77777777" w:rsidR="00000000" w:rsidRDefault="004D5B92">
      <w:pPr>
        <w:tabs>
          <w:tab w:val="left" w:pos="630"/>
        </w:tabs>
        <w:suppressAutoHyphens/>
        <w:rPr>
          <w:sz w:val="16"/>
        </w:rPr>
      </w:pPr>
      <w:r>
        <w:rPr>
          <w:sz w:val="16"/>
        </w:rPr>
        <w:t xml:space="preserve"> </w:t>
      </w:r>
      <w:r>
        <w:rPr>
          <w:b/>
          <w:sz w:val="16"/>
          <w:u w:val="single"/>
        </w:rPr>
        <w:t>CAS#</w:t>
      </w:r>
      <w:r>
        <w:rPr>
          <w:sz w:val="16"/>
        </w:rPr>
        <w:tab/>
        <w:t xml:space="preserve">  </w:t>
      </w:r>
      <w:r>
        <w:rPr>
          <w:b/>
          <w:sz w:val="16"/>
          <w:u w:val="single"/>
        </w:rPr>
        <w:t>CHEMICAL</w:t>
      </w:r>
    </w:p>
    <w:p w14:paraId="5FE52675" w14:textId="77777777" w:rsidR="00000000" w:rsidRDefault="004D5B92">
      <w:pPr>
        <w:tabs>
          <w:tab w:val="left" w:pos="630"/>
        </w:tabs>
        <w:suppressAutoHyphens/>
        <w:ind w:left="756" w:hanging="756"/>
        <w:rPr>
          <w:sz w:val="16"/>
        </w:rPr>
      </w:pPr>
      <w:r>
        <w:rPr>
          <w:sz w:val="16"/>
        </w:rPr>
        <w:t>75070</w:t>
      </w:r>
      <w:r>
        <w:rPr>
          <w:sz w:val="16"/>
        </w:rPr>
        <w:tab/>
        <w:t>Acetaldehyde</w:t>
      </w:r>
    </w:p>
    <w:p w14:paraId="75014FA9" w14:textId="77777777" w:rsidR="00000000" w:rsidRDefault="004D5B92">
      <w:pPr>
        <w:tabs>
          <w:tab w:val="left" w:pos="630"/>
        </w:tabs>
        <w:suppressAutoHyphens/>
        <w:ind w:left="756" w:hanging="756"/>
        <w:rPr>
          <w:sz w:val="16"/>
        </w:rPr>
      </w:pPr>
      <w:r>
        <w:rPr>
          <w:sz w:val="16"/>
        </w:rPr>
        <w:t>60355</w:t>
      </w:r>
      <w:r>
        <w:rPr>
          <w:sz w:val="16"/>
        </w:rPr>
        <w:tab/>
        <w:t>Acetamide</w:t>
      </w:r>
    </w:p>
    <w:p w14:paraId="4E59FB95" w14:textId="77777777" w:rsidR="00000000" w:rsidRDefault="004D5B92">
      <w:pPr>
        <w:tabs>
          <w:tab w:val="left" w:pos="630"/>
        </w:tabs>
        <w:suppressAutoHyphens/>
        <w:ind w:left="756" w:hanging="756"/>
        <w:rPr>
          <w:sz w:val="16"/>
        </w:rPr>
      </w:pPr>
      <w:r>
        <w:rPr>
          <w:sz w:val="16"/>
        </w:rPr>
        <w:t>75058</w:t>
      </w:r>
      <w:r>
        <w:rPr>
          <w:sz w:val="16"/>
        </w:rPr>
        <w:tab/>
        <w:t>Acetonitrile</w:t>
      </w:r>
    </w:p>
    <w:p w14:paraId="6D156043" w14:textId="77777777" w:rsidR="00000000" w:rsidRDefault="004D5B92">
      <w:pPr>
        <w:tabs>
          <w:tab w:val="left" w:pos="630"/>
        </w:tabs>
        <w:suppressAutoHyphens/>
        <w:ind w:left="756" w:hanging="756"/>
        <w:rPr>
          <w:sz w:val="16"/>
        </w:rPr>
      </w:pPr>
      <w:r>
        <w:rPr>
          <w:sz w:val="16"/>
        </w:rPr>
        <w:t>98862</w:t>
      </w:r>
      <w:r>
        <w:rPr>
          <w:sz w:val="16"/>
        </w:rPr>
        <w:tab/>
        <w:t>Acetophenone</w:t>
      </w:r>
    </w:p>
    <w:p w14:paraId="681AE213" w14:textId="77777777" w:rsidR="00000000" w:rsidRDefault="004D5B92">
      <w:pPr>
        <w:tabs>
          <w:tab w:val="left" w:pos="630"/>
        </w:tabs>
        <w:suppressAutoHyphens/>
        <w:ind w:left="756" w:hanging="756"/>
        <w:rPr>
          <w:sz w:val="16"/>
        </w:rPr>
      </w:pPr>
      <w:r>
        <w:rPr>
          <w:sz w:val="16"/>
        </w:rPr>
        <w:t>53963</w:t>
      </w:r>
      <w:r>
        <w:rPr>
          <w:sz w:val="16"/>
        </w:rPr>
        <w:tab/>
        <w:t>2-Acetylaminofluorene</w:t>
      </w:r>
    </w:p>
    <w:p w14:paraId="6A5FD6EE" w14:textId="77777777" w:rsidR="00000000" w:rsidRDefault="004D5B92">
      <w:pPr>
        <w:tabs>
          <w:tab w:val="left" w:pos="630"/>
        </w:tabs>
        <w:suppressAutoHyphens/>
        <w:ind w:left="756" w:hanging="756"/>
        <w:rPr>
          <w:sz w:val="16"/>
        </w:rPr>
      </w:pPr>
      <w:r>
        <w:rPr>
          <w:sz w:val="16"/>
        </w:rPr>
        <w:t>107028</w:t>
      </w:r>
      <w:r>
        <w:rPr>
          <w:sz w:val="16"/>
        </w:rPr>
        <w:tab/>
        <w:t>Acrolein</w:t>
      </w:r>
    </w:p>
    <w:p w14:paraId="79C5551B" w14:textId="77777777" w:rsidR="00000000" w:rsidRDefault="004D5B92">
      <w:pPr>
        <w:tabs>
          <w:tab w:val="left" w:pos="630"/>
        </w:tabs>
        <w:suppressAutoHyphens/>
        <w:ind w:left="756" w:hanging="756"/>
        <w:rPr>
          <w:sz w:val="16"/>
        </w:rPr>
      </w:pPr>
      <w:r>
        <w:rPr>
          <w:sz w:val="16"/>
        </w:rPr>
        <w:t>79061</w:t>
      </w:r>
      <w:r>
        <w:rPr>
          <w:sz w:val="16"/>
        </w:rPr>
        <w:tab/>
        <w:t>Acrylamide</w:t>
      </w:r>
    </w:p>
    <w:p w14:paraId="225ED530" w14:textId="77777777" w:rsidR="00000000" w:rsidRDefault="004D5B92">
      <w:pPr>
        <w:tabs>
          <w:tab w:val="left" w:pos="630"/>
        </w:tabs>
        <w:suppressAutoHyphens/>
        <w:ind w:left="756" w:hanging="756"/>
        <w:rPr>
          <w:sz w:val="16"/>
        </w:rPr>
      </w:pPr>
      <w:r>
        <w:rPr>
          <w:sz w:val="16"/>
        </w:rPr>
        <w:t>79107</w:t>
      </w:r>
      <w:r>
        <w:rPr>
          <w:sz w:val="16"/>
        </w:rPr>
        <w:tab/>
        <w:t>Acrylic acid</w:t>
      </w:r>
    </w:p>
    <w:p w14:paraId="2B2546F7" w14:textId="77777777" w:rsidR="00000000" w:rsidRDefault="004D5B92">
      <w:pPr>
        <w:tabs>
          <w:tab w:val="left" w:pos="630"/>
        </w:tabs>
        <w:suppressAutoHyphens/>
        <w:ind w:left="756" w:hanging="756"/>
        <w:rPr>
          <w:sz w:val="16"/>
        </w:rPr>
      </w:pPr>
      <w:r>
        <w:rPr>
          <w:sz w:val="16"/>
        </w:rPr>
        <w:t>107131</w:t>
      </w:r>
      <w:r>
        <w:rPr>
          <w:sz w:val="16"/>
        </w:rPr>
        <w:tab/>
        <w:t>Acrylonitrile</w:t>
      </w:r>
    </w:p>
    <w:p w14:paraId="502031DE" w14:textId="77777777" w:rsidR="00000000" w:rsidRDefault="004D5B92">
      <w:pPr>
        <w:tabs>
          <w:tab w:val="left" w:pos="630"/>
        </w:tabs>
        <w:suppressAutoHyphens/>
        <w:ind w:left="756" w:hanging="756"/>
        <w:rPr>
          <w:sz w:val="16"/>
        </w:rPr>
      </w:pPr>
      <w:r>
        <w:rPr>
          <w:sz w:val="16"/>
        </w:rPr>
        <w:t>107051</w:t>
      </w:r>
      <w:r>
        <w:rPr>
          <w:sz w:val="16"/>
        </w:rPr>
        <w:tab/>
        <w:t>Allyl chloride</w:t>
      </w:r>
    </w:p>
    <w:p w14:paraId="7E25FE11" w14:textId="77777777" w:rsidR="00000000" w:rsidRDefault="004D5B92">
      <w:pPr>
        <w:tabs>
          <w:tab w:val="left" w:pos="630"/>
        </w:tabs>
        <w:suppressAutoHyphens/>
        <w:ind w:left="756" w:hanging="756"/>
        <w:rPr>
          <w:sz w:val="16"/>
        </w:rPr>
      </w:pPr>
      <w:r>
        <w:rPr>
          <w:sz w:val="16"/>
        </w:rPr>
        <w:t>92671</w:t>
      </w:r>
      <w:r>
        <w:rPr>
          <w:sz w:val="16"/>
        </w:rPr>
        <w:tab/>
        <w:t>4-Aminobiphenyl</w:t>
      </w:r>
    </w:p>
    <w:p w14:paraId="1290CC03" w14:textId="77777777" w:rsidR="00000000" w:rsidRDefault="004D5B92">
      <w:pPr>
        <w:tabs>
          <w:tab w:val="left" w:pos="630"/>
        </w:tabs>
        <w:suppressAutoHyphens/>
        <w:ind w:left="756" w:hanging="756"/>
        <w:rPr>
          <w:sz w:val="16"/>
        </w:rPr>
      </w:pPr>
      <w:r>
        <w:rPr>
          <w:sz w:val="16"/>
        </w:rPr>
        <w:t>62533</w:t>
      </w:r>
      <w:r>
        <w:rPr>
          <w:sz w:val="16"/>
        </w:rPr>
        <w:tab/>
        <w:t>Aniline</w:t>
      </w:r>
    </w:p>
    <w:p w14:paraId="57EF500D" w14:textId="77777777" w:rsidR="00000000" w:rsidRDefault="004D5B92">
      <w:pPr>
        <w:tabs>
          <w:tab w:val="left" w:pos="630"/>
        </w:tabs>
        <w:suppressAutoHyphens/>
        <w:ind w:left="756" w:hanging="756"/>
        <w:rPr>
          <w:sz w:val="16"/>
        </w:rPr>
      </w:pPr>
      <w:r>
        <w:rPr>
          <w:sz w:val="16"/>
        </w:rPr>
        <w:t>90040</w:t>
      </w:r>
      <w:r>
        <w:rPr>
          <w:sz w:val="16"/>
        </w:rPr>
        <w:tab/>
        <w:t>o-Anisidine</w:t>
      </w:r>
    </w:p>
    <w:p w14:paraId="12DEEF12" w14:textId="77777777" w:rsidR="00000000" w:rsidRDefault="004D5B92">
      <w:pPr>
        <w:tabs>
          <w:tab w:val="left" w:pos="630"/>
        </w:tabs>
        <w:suppressAutoHyphens/>
        <w:ind w:left="756" w:hanging="756"/>
        <w:rPr>
          <w:sz w:val="16"/>
        </w:rPr>
      </w:pPr>
      <w:r>
        <w:rPr>
          <w:sz w:val="16"/>
        </w:rPr>
        <w:t>1332214</w:t>
      </w:r>
      <w:r>
        <w:rPr>
          <w:sz w:val="16"/>
        </w:rPr>
        <w:tab/>
        <w:t>Asbestos</w:t>
      </w:r>
    </w:p>
    <w:p w14:paraId="0D86520B" w14:textId="77777777" w:rsidR="00000000" w:rsidRDefault="004D5B92">
      <w:pPr>
        <w:tabs>
          <w:tab w:val="left" w:pos="630"/>
        </w:tabs>
        <w:suppressAutoHyphens/>
        <w:ind w:left="756" w:hanging="756"/>
        <w:rPr>
          <w:sz w:val="16"/>
        </w:rPr>
      </w:pPr>
      <w:r>
        <w:rPr>
          <w:sz w:val="16"/>
        </w:rPr>
        <w:t>71432</w:t>
      </w:r>
      <w:r>
        <w:rPr>
          <w:sz w:val="16"/>
        </w:rPr>
        <w:tab/>
        <w:t>Benzene(including benzene from gasoline)</w:t>
      </w:r>
    </w:p>
    <w:p w14:paraId="750634ED" w14:textId="77777777" w:rsidR="00000000" w:rsidRDefault="004D5B92">
      <w:pPr>
        <w:tabs>
          <w:tab w:val="left" w:pos="630"/>
        </w:tabs>
        <w:suppressAutoHyphens/>
        <w:ind w:left="756" w:hanging="756"/>
        <w:rPr>
          <w:sz w:val="16"/>
        </w:rPr>
      </w:pPr>
      <w:r>
        <w:rPr>
          <w:sz w:val="16"/>
        </w:rPr>
        <w:t>92875</w:t>
      </w:r>
      <w:r>
        <w:rPr>
          <w:sz w:val="16"/>
        </w:rPr>
        <w:tab/>
        <w:t>Benzidine</w:t>
      </w:r>
    </w:p>
    <w:p w14:paraId="0A296C80" w14:textId="77777777" w:rsidR="00000000" w:rsidRDefault="004D5B92">
      <w:pPr>
        <w:tabs>
          <w:tab w:val="left" w:pos="630"/>
        </w:tabs>
        <w:suppressAutoHyphens/>
        <w:ind w:left="756" w:hanging="756"/>
        <w:rPr>
          <w:sz w:val="16"/>
        </w:rPr>
      </w:pPr>
      <w:r>
        <w:rPr>
          <w:sz w:val="16"/>
        </w:rPr>
        <w:t>98077</w:t>
      </w:r>
      <w:r>
        <w:rPr>
          <w:sz w:val="16"/>
        </w:rPr>
        <w:tab/>
        <w:t>Benzotrichloride</w:t>
      </w:r>
    </w:p>
    <w:p w14:paraId="72341C79" w14:textId="77777777" w:rsidR="00000000" w:rsidRDefault="004D5B92">
      <w:pPr>
        <w:tabs>
          <w:tab w:val="left" w:pos="630"/>
        </w:tabs>
        <w:suppressAutoHyphens/>
        <w:ind w:left="756" w:hanging="756"/>
        <w:rPr>
          <w:sz w:val="16"/>
        </w:rPr>
      </w:pPr>
      <w:r>
        <w:rPr>
          <w:sz w:val="16"/>
        </w:rPr>
        <w:t>100447</w:t>
      </w:r>
      <w:r>
        <w:rPr>
          <w:sz w:val="16"/>
        </w:rPr>
        <w:tab/>
        <w:t>Benzyl chloride</w:t>
      </w:r>
    </w:p>
    <w:p w14:paraId="54355414" w14:textId="77777777" w:rsidR="00000000" w:rsidRDefault="004D5B92">
      <w:pPr>
        <w:tabs>
          <w:tab w:val="left" w:pos="630"/>
        </w:tabs>
        <w:suppressAutoHyphens/>
        <w:ind w:left="756" w:hanging="756"/>
        <w:rPr>
          <w:sz w:val="16"/>
        </w:rPr>
      </w:pPr>
      <w:r>
        <w:rPr>
          <w:sz w:val="16"/>
        </w:rPr>
        <w:t>92524</w:t>
      </w:r>
      <w:r>
        <w:rPr>
          <w:sz w:val="16"/>
        </w:rPr>
        <w:tab/>
        <w:t>Bipheny</w:t>
      </w:r>
      <w:r>
        <w:rPr>
          <w:sz w:val="16"/>
        </w:rPr>
        <w:t>l</w:t>
      </w:r>
    </w:p>
    <w:p w14:paraId="1CE76280" w14:textId="77777777" w:rsidR="00000000" w:rsidRDefault="004D5B92">
      <w:pPr>
        <w:tabs>
          <w:tab w:val="left" w:pos="630"/>
        </w:tabs>
        <w:suppressAutoHyphens/>
        <w:ind w:left="756" w:hanging="756"/>
        <w:rPr>
          <w:sz w:val="16"/>
        </w:rPr>
      </w:pPr>
      <w:r>
        <w:rPr>
          <w:sz w:val="16"/>
        </w:rPr>
        <w:t>1178</w:t>
      </w:r>
      <w:r>
        <w:rPr>
          <w:sz w:val="16"/>
        </w:rPr>
        <w:tab/>
        <w:t>Bis(2-ethylhexyl)phthalate(DEHP)</w:t>
      </w:r>
    </w:p>
    <w:p w14:paraId="73BA9D2B" w14:textId="77777777" w:rsidR="00000000" w:rsidRDefault="004D5B92">
      <w:pPr>
        <w:tabs>
          <w:tab w:val="left" w:pos="630"/>
        </w:tabs>
        <w:suppressAutoHyphens/>
        <w:ind w:left="756" w:hanging="756"/>
        <w:rPr>
          <w:sz w:val="16"/>
        </w:rPr>
      </w:pPr>
      <w:r>
        <w:rPr>
          <w:sz w:val="16"/>
        </w:rPr>
        <w:t>542881</w:t>
      </w:r>
      <w:r>
        <w:rPr>
          <w:sz w:val="16"/>
        </w:rPr>
        <w:tab/>
        <w:t>Bis(chloromethyl)ether</w:t>
      </w:r>
    </w:p>
    <w:p w14:paraId="592C5E33" w14:textId="77777777" w:rsidR="00000000" w:rsidRDefault="004D5B92">
      <w:pPr>
        <w:tabs>
          <w:tab w:val="left" w:pos="630"/>
        </w:tabs>
        <w:suppressAutoHyphens/>
        <w:ind w:left="756" w:hanging="756"/>
        <w:rPr>
          <w:sz w:val="16"/>
        </w:rPr>
      </w:pPr>
      <w:r>
        <w:rPr>
          <w:sz w:val="16"/>
        </w:rPr>
        <w:t>75252</w:t>
      </w:r>
      <w:r>
        <w:rPr>
          <w:sz w:val="16"/>
        </w:rPr>
        <w:tab/>
        <w:t>Bromoform</w:t>
      </w:r>
    </w:p>
    <w:p w14:paraId="1626B3CE" w14:textId="77777777" w:rsidR="00000000" w:rsidRDefault="004D5B92">
      <w:pPr>
        <w:tabs>
          <w:tab w:val="left" w:pos="630"/>
        </w:tabs>
        <w:suppressAutoHyphens/>
        <w:ind w:left="756" w:hanging="756"/>
        <w:rPr>
          <w:sz w:val="16"/>
        </w:rPr>
      </w:pPr>
      <w:r>
        <w:rPr>
          <w:sz w:val="16"/>
        </w:rPr>
        <w:t>106990</w:t>
      </w:r>
      <w:r>
        <w:rPr>
          <w:sz w:val="16"/>
        </w:rPr>
        <w:tab/>
        <w:t>1,3-Butadiene</w:t>
      </w:r>
    </w:p>
    <w:p w14:paraId="65CCA12D" w14:textId="77777777" w:rsidR="00000000" w:rsidRDefault="004D5B92">
      <w:pPr>
        <w:tabs>
          <w:tab w:val="left" w:pos="630"/>
        </w:tabs>
        <w:suppressAutoHyphens/>
        <w:ind w:left="756" w:hanging="756"/>
        <w:rPr>
          <w:sz w:val="16"/>
        </w:rPr>
      </w:pPr>
      <w:r>
        <w:rPr>
          <w:sz w:val="16"/>
        </w:rPr>
        <w:t>156627</w:t>
      </w:r>
      <w:r>
        <w:rPr>
          <w:sz w:val="16"/>
        </w:rPr>
        <w:tab/>
        <w:t>Calcium cyanamide</w:t>
      </w:r>
    </w:p>
    <w:p w14:paraId="76503627" w14:textId="77777777" w:rsidR="00000000" w:rsidRDefault="004D5B92">
      <w:pPr>
        <w:tabs>
          <w:tab w:val="left" w:pos="630"/>
        </w:tabs>
        <w:suppressAutoHyphens/>
        <w:ind w:left="756" w:hanging="756"/>
        <w:rPr>
          <w:sz w:val="16"/>
        </w:rPr>
      </w:pPr>
      <w:r>
        <w:rPr>
          <w:sz w:val="16"/>
        </w:rPr>
        <w:t>133062</w:t>
      </w:r>
      <w:r>
        <w:rPr>
          <w:sz w:val="16"/>
        </w:rPr>
        <w:tab/>
        <w:t>Captan</w:t>
      </w:r>
    </w:p>
    <w:p w14:paraId="7E3A6B34" w14:textId="77777777" w:rsidR="00000000" w:rsidRDefault="004D5B92">
      <w:pPr>
        <w:tabs>
          <w:tab w:val="left" w:pos="630"/>
        </w:tabs>
        <w:suppressAutoHyphens/>
        <w:ind w:left="756" w:hanging="756"/>
        <w:rPr>
          <w:sz w:val="16"/>
        </w:rPr>
      </w:pPr>
      <w:r>
        <w:rPr>
          <w:sz w:val="16"/>
        </w:rPr>
        <w:t>63252</w:t>
      </w:r>
      <w:r>
        <w:rPr>
          <w:sz w:val="16"/>
        </w:rPr>
        <w:tab/>
        <w:t>Carbaryl</w:t>
      </w:r>
    </w:p>
    <w:p w14:paraId="222F9F9B" w14:textId="77777777" w:rsidR="00000000" w:rsidRDefault="004D5B92">
      <w:pPr>
        <w:tabs>
          <w:tab w:val="left" w:pos="630"/>
        </w:tabs>
        <w:suppressAutoHyphens/>
        <w:ind w:left="756" w:hanging="756"/>
        <w:rPr>
          <w:sz w:val="16"/>
        </w:rPr>
      </w:pPr>
      <w:r>
        <w:rPr>
          <w:sz w:val="16"/>
        </w:rPr>
        <w:t>75150</w:t>
      </w:r>
      <w:r>
        <w:rPr>
          <w:sz w:val="16"/>
        </w:rPr>
        <w:tab/>
        <w:t>Carbon disulfide</w:t>
      </w:r>
    </w:p>
    <w:p w14:paraId="180ABE93" w14:textId="77777777" w:rsidR="00000000" w:rsidRDefault="004D5B92">
      <w:pPr>
        <w:tabs>
          <w:tab w:val="left" w:pos="630"/>
        </w:tabs>
        <w:suppressAutoHyphens/>
        <w:ind w:left="756" w:hanging="756"/>
        <w:rPr>
          <w:sz w:val="16"/>
        </w:rPr>
      </w:pPr>
      <w:r>
        <w:rPr>
          <w:sz w:val="16"/>
        </w:rPr>
        <w:t>56235</w:t>
      </w:r>
      <w:r>
        <w:rPr>
          <w:sz w:val="16"/>
        </w:rPr>
        <w:tab/>
        <w:t>Carbon tetrachloride</w:t>
      </w:r>
    </w:p>
    <w:p w14:paraId="6F3DC8E5" w14:textId="77777777" w:rsidR="00000000" w:rsidRDefault="004D5B92">
      <w:pPr>
        <w:tabs>
          <w:tab w:val="left" w:pos="630"/>
        </w:tabs>
        <w:suppressAutoHyphens/>
        <w:ind w:left="756" w:hanging="756"/>
        <w:rPr>
          <w:sz w:val="16"/>
        </w:rPr>
      </w:pPr>
      <w:r>
        <w:rPr>
          <w:sz w:val="16"/>
        </w:rPr>
        <w:t>463581</w:t>
      </w:r>
      <w:r>
        <w:rPr>
          <w:sz w:val="16"/>
        </w:rPr>
        <w:tab/>
        <w:t>Carbonyl sulfide</w:t>
      </w:r>
    </w:p>
    <w:p w14:paraId="3050DB93" w14:textId="77777777" w:rsidR="00000000" w:rsidRDefault="004D5B92">
      <w:pPr>
        <w:tabs>
          <w:tab w:val="left" w:pos="630"/>
        </w:tabs>
        <w:suppressAutoHyphens/>
        <w:ind w:left="756" w:hanging="756"/>
        <w:rPr>
          <w:sz w:val="16"/>
        </w:rPr>
      </w:pPr>
      <w:r>
        <w:rPr>
          <w:sz w:val="16"/>
        </w:rPr>
        <w:t>120809</w:t>
      </w:r>
      <w:r>
        <w:rPr>
          <w:sz w:val="16"/>
        </w:rPr>
        <w:tab/>
        <w:t>Catechol</w:t>
      </w:r>
    </w:p>
    <w:p w14:paraId="29045CE9" w14:textId="77777777" w:rsidR="00000000" w:rsidRDefault="004D5B92">
      <w:pPr>
        <w:tabs>
          <w:tab w:val="left" w:pos="630"/>
        </w:tabs>
        <w:suppressAutoHyphens/>
        <w:ind w:left="756" w:hanging="756"/>
        <w:rPr>
          <w:sz w:val="16"/>
        </w:rPr>
      </w:pPr>
      <w:r>
        <w:rPr>
          <w:sz w:val="16"/>
        </w:rPr>
        <w:t>133904</w:t>
      </w:r>
      <w:r>
        <w:rPr>
          <w:sz w:val="16"/>
        </w:rPr>
        <w:tab/>
        <w:t>Chloramben</w:t>
      </w:r>
    </w:p>
    <w:p w14:paraId="276D2D90" w14:textId="77777777" w:rsidR="00000000" w:rsidRDefault="004D5B92">
      <w:pPr>
        <w:tabs>
          <w:tab w:val="left" w:pos="630"/>
        </w:tabs>
        <w:suppressAutoHyphens/>
        <w:ind w:left="756" w:hanging="756"/>
        <w:rPr>
          <w:sz w:val="16"/>
        </w:rPr>
      </w:pPr>
      <w:r>
        <w:rPr>
          <w:sz w:val="16"/>
        </w:rPr>
        <w:t>57749</w:t>
      </w:r>
      <w:r>
        <w:rPr>
          <w:sz w:val="16"/>
        </w:rPr>
        <w:tab/>
        <w:t>Chlordane</w:t>
      </w:r>
    </w:p>
    <w:p w14:paraId="2279BBC4" w14:textId="77777777" w:rsidR="00000000" w:rsidRDefault="004D5B92">
      <w:pPr>
        <w:tabs>
          <w:tab w:val="left" w:pos="630"/>
        </w:tabs>
        <w:suppressAutoHyphens/>
        <w:ind w:left="756" w:hanging="756"/>
        <w:rPr>
          <w:sz w:val="16"/>
        </w:rPr>
      </w:pPr>
      <w:r>
        <w:rPr>
          <w:sz w:val="16"/>
        </w:rPr>
        <w:t>7782505</w:t>
      </w:r>
      <w:r>
        <w:rPr>
          <w:sz w:val="16"/>
        </w:rPr>
        <w:tab/>
        <w:t>Chlorine</w:t>
      </w:r>
    </w:p>
    <w:p w14:paraId="33250880" w14:textId="77777777" w:rsidR="00000000" w:rsidRDefault="004D5B92">
      <w:pPr>
        <w:tabs>
          <w:tab w:val="left" w:pos="630"/>
        </w:tabs>
        <w:suppressAutoHyphens/>
        <w:ind w:left="756" w:hanging="756"/>
        <w:rPr>
          <w:sz w:val="16"/>
        </w:rPr>
      </w:pPr>
      <w:r>
        <w:rPr>
          <w:sz w:val="16"/>
        </w:rPr>
        <w:t>79118</w:t>
      </w:r>
      <w:r>
        <w:rPr>
          <w:sz w:val="16"/>
        </w:rPr>
        <w:tab/>
        <w:t>Chloroacetic acid</w:t>
      </w:r>
    </w:p>
    <w:p w14:paraId="2EC3D61E" w14:textId="77777777" w:rsidR="00000000" w:rsidRDefault="004D5B92">
      <w:pPr>
        <w:tabs>
          <w:tab w:val="left" w:pos="630"/>
        </w:tabs>
        <w:suppressAutoHyphens/>
        <w:ind w:left="756" w:hanging="756"/>
        <w:rPr>
          <w:sz w:val="16"/>
        </w:rPr>
      </w:pPr>
      <w:r>
        <w:rPr>
          <w:sz w:val="16"/>
        </w:rPr>
        <w:t>532274</w:t>
      </w:r>
      <w:r>
        <w:rPr>
          <w:sz w:val="16"/>
        </w:rPr>
        <w:tab/>
        <w:t>2-Chloroacetophenone</w:t>
      </w:r>
    </w:p>
    <w:p w14:paraId="29F9F88B" w14:textId="77777777" w:rsidR="00000000" w:rsidRDefault="004D5B92">
      <w:pPr>
        <w:tabs>
          <w:tab w:val="left" w:pos="630"/>
        </w:tabs>
        <w:suppressAutoHyphens/>
        <w:ind w:left="756" w:hanging="756"/>
        <w:rPr>
          <w:sz w:val="16"/>
        </w:rPr>
      </w:pPr>
      <w:r>
        <w:rPr>
          <w:sz w:val="16"/>
        </w:rPr>
        <w:t>108907</w:t>
      </w:r>
      <w:r>
        <w:rPr>
          <w:sz w:val="16"/>
        </w:rPr>
        <w:tab/>
        <w:t>Chlorobenzene</w:t>
      </w:r>
    </w:p>
    <w:p w14:paraId="75C0B673" w14:textId="77777777" w:rsidR="00000000" w:rsidRDefault="004D5B92">
      <w:pPr>
        <w:tabs>
          <w:tab w:val="left" w:pos="630"/>
        </w:tabs>
        <w:suppressAutoHyphens/>
        <w:ind w:left="756" w:hanging="756"/>
        <w:rPr>
          <w:sz w:val="16"/>
        </w:rPr>
      </w:pPr>
      <w:r>
        <w:rPr>
          <w:sz w:val="16"/>
        </w:rPr>
        <w:t>510156</w:t>
      </w:r>
      <w:r>
        <w:rPr>
          <w:sz w:val="16"/>
        </w:rPr>
        <w:tab/>
        <w:t>Chlorobenzilate</w:t>
      </w:r>
    </w:p>
    <w:p w14:paraId="7D243E54" w14:textId="77777777" w:rsidR="00000000" w:rsidRDefault="004D5B92">
      <w:pPr>
        <w:tabs>
          <w:tab w:val="left" w:pos="630"/>
        </w:tabs>
        <w:suppressAutoHyphens/>
        <w:ind w:left="756" w:hanging="756"/>
        <w:rPr>
          <w:sz w:val="16"/>
        </w:rPr>
      </w:pPr>
      <w:r>
        <w:rPr>
          <w:sz w:val="16"/>
        </w:rPr>
        <w:t>67663</w:t>
      </w:r>
      <w:r>
        <w:rPr>
          <w:sz w:val="16"/>
        </w:rPr>
        <w:tab/>
        <w:t>Chloroform</w:t>
      </w:r>
    </w:p>
    <w:p w14:paraId="727813B9" w14:textId="77777777" w:rsidR="00000000" w:rsidRDefault="004D5B92">
      <w:pPr>
        <w:tabs>
          <w:tab w:val="left" w:pos="630"/>
        </w:tabs>
        <w:suppressAutoHyphens/>
        <w:ind w:left="756" w:hanging="756"/>
        <w:rPr>
          <w:sz w:val="16"/>
        </w:rPr>
      </w:pPr>
      <w:r>
        <w:rPr>
          <w:sz w:val="16"/>
        </w:rPr>
        <w:t>107302</w:t>
      </w:r>
      <w:r>
        <w:rPr>
          <w:sz w:val="16"/>
        </w:rPr>
        <w:tab/>
        <w:t>Chloromethyl methylether</w:t>
      </w:r>
    </w:p>
    <w:p w14:paraId="0399A01D" w14:textId="77777777" w:rsidR="00000000" w:rsidRDefault="004D5B92">
      <w:pPr>
        <w:tabs>
          <w:tab w:val="left" w:pos="630"/>
        </w:tabs>
        <w:suppressAutoHyphens/>
        <w:ind w:left="756" w:hanging="756"/>
        <w:rPr>
          <w:sz w:val="16"/>
        </w:rPr>
      </w:pPr>
      <w:r>
        <w:rPr>
          <w:sz w:val="16"/>
        </w:rPr>
        <w:t>126998</w:t>
      </w:r>
      <w:r>
        <w:rPr>
          <w:sz w:val="16"/>
        </w:rPr>
        <w:tab/>
        <w:t>Chloroprene</w:t>
      </w:r>
    </w:p>
    <w:p w14:paraId="37A02E69" w14:textId="77777777" w:rsidR="00000000" w:rsidRDefault="004D5B92">
      <w:pPr>
        <w:tabs>
          <w:tab w:val="left" w:pos="630"/>
        </w:tabs>
        <w:suppressAutoHyphens/>
        <w:ind w:left="756" w:hanging="756"/>
        <w:rPr>
          <w:spacing w:val="-4"/>
          <w:sz w:val="16"/>
        </w:rPr>
      </w:pPr>
      <w:r>
        <w:rPr>
          <w:sz w:val="16"/>
        </w:rPr>
        <w:t>1319773</w:t>
      </w:r>
      <w:r>
        <w:rPr>
          <w:sz w:val="16"/>
        </w:rPr>
        <w:tab/>
      </w:r>
      <w:r>
        <w:rPr>
          <w:spacing w:val="-4"/>
          <w:sz w:val="16"/>
        </w:rPr>
        <w:t>Cresols/Cresylic acid (isomers and mix</w:t>
      </w:r>
      <w:r>
        <w:rPr>
          <w:spacing w:val="-4"/>
          <w:sz w:val="16"/>
        </w:rPr>
        <w:t>ture)</w:t>
      </w:r>
    </w:p>
    <w:p w14:paraId="17213CA0" w14:textId="77777777" w:rsidR="00000000" w:rsidRDefault="004D5B92">
      <w:pPr>
        <w:tabs>
          <w:tab w:val="left" w:pos="630"/>
        </w:tabs>
        <w:suppressAutoHyphens/>
        <w:ind w:left="756" w:hanging="756"/>
        <w:rPr>
          <w:sz w:val="16"/>
        </w:rPr>
      </w:pPr>
      <w:r>
        <w:rPr>
          <w:sz w:val="16"/>
        </w:rPr>
        <w:t>95487</w:t>
      </w:r>
      <w:r>
        <w:rPr>
          <w:sz w:val="16"/>
        </w:rPr>
        <w:tab/>
        <w:t>o-Cresol</w:t>
      </w:r>
    </w:p>
    <w:p w14:paraId="711F8EBA" w14:textId="77777777" w:rsidR="00000000" w:rsidRDefault="004D5B92">
      <w:pPr>
        <w:tabs>
          <w:tab w:val="left" w:pos="630"/>
        </w:tabs>
        <w:suppressAutoHyphens/>
        <w:ind w:left="756" w:hanging="756"/>
        <w:rPr>
          <w:sz w:val="16"/>
        </w:rPr>
      </w:pPr>
      <w:r>
        <w:rPr>
          <w:sz w:val="16"/>
        </w:rPr>
        <w:t>108394</w:t>
      </w:r>
      <w:r>
        <w:rPr>
          <w:sz w:val="16"/>
        </w:rPr>
        <w:tab/>
        <w:t>m-Cresol</w:t>
      </w:r>
    </w:p>
    <w:p w14:paraId="62B37625" w14:textId="77777777" w:rsidR="00000000" w:rsidRDefault="004D5B92">
      <w:pPr>
        <w:tabs>
          <w:tab w:val="left" w:pos="630"/>
        </w:tabs>
        <w:suppressAutoHyphens/>
        <w:ind w:left="756" w:hanging="756"/>
        <w:rPr>
          <w:sz w:val="16"/>
        </w:rPr>
      </w:pPr>
      <w:r>
        <w:rPr>
          <w:sz w:val="16"/>
        </w:rPr>
        <w:t>106445</w:t>
      </w:r>
      <w:r>
        <w:rPr>
          <w:sz w:val="16"/>
        </w:rPr>
        <w:tab/>
        <w:t>p-Cresol</w:t>
      </w:r>
    </w:p>
    <w:p w14:paraId="19C85DF5" w14:textId="77777777" w:rsidR="00000000" w:rsidRDefault="004D5B92">
      <w:pPr>
        <w:tabs>
          <w:tab w:val="left" w:pos="630"/>
        </w:tabs>
        <w:suppressAutoHyphens/>
        <w:ind w:left="756" w:hanging="756"/>
        <w:rPr>
          <w:sz w:val="16"/>
        </w:rPr>
      </w:pPr>
      <w:r>
        <w:rPr>
          <w:sz w:val="16"/>
        </w:rPr>
        <w:t>98828</w:t>
      </w:r>
      <w:r>
        <w:rPr>
          <w:sz w:val="16"/>
        </w:rPr>
        <w:tab/>
        <w:t>Cumene</w:t>
      </w:r>
    </w:p>
    <w:p w14:paraId="36C944CA" w14:textId="77777777" w:rsidR="00000000" w:rsidRDefault="004D5B92">
      <w:pPr>
        <w:tabs>
          <w:tab w:val="left" w:pos="630"/>
        </w:tabs>
        <w:suppressAutoHyphens/>
        <w:ind w:left="756" w:hanging="756"/>
        <w:rPr>
          <w:sz w:val="16"/>
        </w:rPr>
      </w:pPr>
      <w:r>
        <w:rPr>
          <w:sz w:val="16"/>
        </w:rPr>
        <w:t>94757</w:t>
      </w:r>
      <w:r>
        <w:rPr>
          <w:sz w:val="16"/>
        </w:rPr>
        <w:tab/>
        <w:t>2,4-D, salts and esters</w:t>
      </w:r>
    </w:p>
    <w:p w14:paraId="6260C97B" w14:textId="77777777" w:rsidR="00000000" w:rsidRDefault="004D5B92">
      <w:pPr>
        <w:tabs>
          <w:tab w:val="left" w:pos="630"/>
        </w:tabs>
        <w:suppressAutoHyphens/>
        <w:ind w:left="756" w:hanging="756"/>
        <w:rPr>
          <w:sz w:val="16"/>
        </w:rPr>
      </w:pPr>
      <w:r>
        <w:rPr>
          <w:sz w:val="16"/>
        </w:rPr>
        <w:t>3547044</w:t>
      </w:r>
      <w:r>
        <w:rPr>
          <w:sz w:val="16"/>
        </w:rPr>
        <w:tab/>
        <w:t>DDE</w:t>
      </w:r>
    </w:p>
    <w:p w14:paraId="361E5431" w14:textId="77777777" w:rsidR="00000000" w:rsidRDefault="004D5B92">
      <w:pPr>
        <w:tabs>
          <w:tab w:val="left" w:pos="630"/>
        </w:tabs>
        <w:suppressAutoHyphens/>
        <w:ind w:left="756" w:hanging="756"/>
        <w:rPr>
          <w:sz w:val="16"/>
        </w:rPr>
      </w:pPr>
      <w:r>
        <w:rPr>
          <w:sz w:val="16"/>
        </w:rPr>
        <w:t>334883</w:t>
      </w:r>
      <w:r>
        <w:rPr>
          <w:sz w:val="16"/>
        </w:rPr>
        <w:tab/>
        <w:t>Diazomethane</w:t>
      </w:r>
    </w:p>
    <w:p w14:paraId="4490B3D7" w14:textId="77777777" w:rsidR="00000000" w:rsidRDefault="004D5B92">
      <w:pPr>
        <w:tabs>
          <w:tab w:val="left" w:pos="630"/>
        </w:tabs>
        <w:suppressAutoHyphens/>
        <w:ind w:left="756" w:hanging="756"/>
        <w:rPr>
          <w:sz w:val="16"/>
        </w:rPr>
      </w:pPr>
      <w:r>
        <w:rPr>
          <w:sz w:val="16"/>
        </w:rPr>
        <w:t>132649</w:t>
      </w:r>
      <w:r>
        <w:rPr>
          <w:sz w:val="16"/>
        </w:rPr>
        <w:tab/>
        <w:t>Dibenzofurans</w:t>
      </w:r>
    </w:p>
    <w:p w14:paraId="7E50295A" w14:textId="77777777" w:rsidR="00000000" w:rsidRDefault="004D5B92">
      <w:pPr>
        <w:tabs>
          <w:tab w:val="left" w:pos="630"/>
        </w:tabs>
        <w:suppressAutoHyphens/>
        <w:ind w:left="756" w:hanging="756"/>
        <w:rPr>
          <w:sz w:val="16"/>
        </w:rPr>
      </w:pPr>
      <w:r>
        <w:rPr>
          <w:sz w:val="16"/>
        </w:rPr>
        <w:t>96128</w:t>
      </w:r>
      <w:r>
        <w:rPr>
          <w:sz w:val="16"/>
        </w:rPr>
        <w:tab/>
        <w:t>1,2-Dibromo-3-chloropropane</w:t>
      </w:r>
    </w:p>
    <w:p w14:paraId="644F5143" w14:textId="77777777" w:rsidR="00000000" w:rsidRDefault="004D5B92">
      <w:pPr>
        <w:tabs>
          <w:tab w:val="left" w:pos="630"/>
        </w:tabs>
        <w:suppressAutoHyphens/>
        <w:ind w:left="756" w:hanging="756"/>
        <w:rPr>
          <w:sz w:val="16"/>
        </w:rPr>
      </w:pPr>
      <w:r>
        <w:rPr>
          <w:sz w:val="16"/>
        </w:rPr>
        <w:t>84742</w:t>
      </w:r>
      <w:r>
        <w:rPr>
          <w:sz w:val="16"/>
        </w:rPr>
        <w:tab/>
        <w:t>Dibutylphthalate</w:t>
      </w:r>
    </w:p>
    <w:p w14:paraId="51ED6303" w14:textId="77777777" w:rsidR="00000000" w:rsidRDefault="004D5B92">
      <w:pPr>
        <w:tabs>
          <w:tab w:val="left" w:pos="630"/>
        </w:tabs>
        <w:suppressAutoHyphens/>
        <w:ind w:left="756" w:hanging="756"/>
        <w:rPr>
          <w:sz w:val="16"/>
        </w:rPr>
      </w:pPr>
      <w:r>
        <w:rPr>
          <w:sz w:val="16"/>
        </w:rPr>
        <w:t>106467</w:t>
      </w:r>
      <w:r>
        <w:rPr>
          <w:sz w:val="16"/>
        </w:rPr>
        <w:tab/>
        <w:t>1,4-Dichlorobenzene(p)</w:t>
      </w:r>
    </w:p>
    <w:p w14:paraId="1AFC449B" w14:textId="77777777" w:rsidR="00000000" w:rsidRDefault="004D5B92">
      <w:pPr>
        <w:tabs>
          <w:tab w:val="left" w:pos="630"/>
        </w:tabs>
        <w:suppressAutoHyphens/>
        <w:ind w:left="756" w:hanging="756"/>
        <w:rPr>
          <w:sz w:val="16"/>
        </w:rPr>
      </w:pPr>
      <w:r>
        <w:rPr>
          <w:sz w:val="16"/>
        </w:rPr>
        <w:t>91941</w:t>
      </w:r>
      <w:r>
        <w:rPr>
          <w:sz w:val="16"/>
        </w:rPr>
        <w:tab/>
        <w:t>3,3-Dichlorobenzidene</w:t>
      </w:r>
    </w:p>
    <w:p w14:paraId="5AE0B1F8" w14:textId="77777777" w:rsidR="00000000" w:rsidRDefault="004D5B92">
      <w:pPr>
        <w:tabs>
          <w:tab w:val="left" w:pos="630"/>
        </w:tabs>
        <w:suppressAutoHyphens/>
        <w:ind w:left="756" w:hanging="756"/>
        <w:rPr>
          <w:sz w:val="14"/>
        </w:rPr>
      </w:pPr>
      <w:r>
        <w:rPr>
          <w:sz w:val="16"/>
        </w:rPr>
        <w:t>111444</w:t>
      </w:r>
      <w:r>
        <w:rPr>
          <w:sz w:val="13"/>
        </w:rPr>
        <w:tab/>
      </w:r>
      <w:r>
        <w:rPr>
          <w:sz w:val="14"/>
        </w:rPr>
        <w:t>Dichloroethyl ether (Bis(2-chloroethyl)ether)</w:t>
      </w:r>
    </w:p>
    <w:p w14:paraId="791851C1" w14:textId="77777777" w:rsidR="00000000" w:rsidRDefault="004D5B92">
      <w:pPr>
        <w:tabs>
          <w:tab w:val="left" w:pos="630"/>
        </w:tabs>
        <w:suppressAutoHyphens/>
        <w:ind w:left="756" w:hanging="756"/>
        <w:rPr>
          <w:sz w:val="16"/>
        </w:rPr>
      </w:pPr>
      <w:r>
        <w:rPr>
          <w:sz w:val="16"/>
        </w:rPr>
        <w:t>542756</w:t>
      </w:r>
      <w:r>
        <w:rPr>
          <w:sz w:val="16"/>
        </w:rPr>
        <w:tab/>
        <w:t>1,3-Dichloropropene</w:t>
      </w:r>
    </w:p>
    <w:p w14:paraId="35055113" w14:textId="77777777" w:rsidR="00000000" w:rsidRDefault="004D5B92">
      <w:pPr>
        <w:tabs>
          <w:tab w:val="left" w:pos="630"/>
        </w:tabs>
        <w:suppressAutoHyphens/>
        <w:ind w:left="756" w:hanging="756"/>
        <w:rPr>
          <w:sz w:val="16"/>
        </w:rPr>
      </w:pPr>
      <w:r>
        <w:rPr>
          <w:sz w:val="16"/>
        </w:rPr>
        <w:t>62737</w:t>
      </w:r>
      <w:r>
        <w:rPr>
          <w:sz w:val="16"/>
        </w:rPr>
        <w:tab/>
        <w:t>Dichlorvos</w:t>
      </w:r>
    </w:p>
    <w:p w14:paraId="28041866" w14:textId="77777777" w:rsidR="00000000" w:rsidRDefault="004D5B92">
      <w:pPr>
        <w:tabs>
          <w:tab w:val="left" w:pos="630"/>
        </w:tabs>
        <w:suppressAutoHyphens/>
        <w:ind w:left="756" w:hanging="756"/>
        <w:rPr>
          <w:sz w:val="16"/>
        </w:rPr>
      </w:pPr>
      <w:r>
        <w:rPr>
          <w:sz w:val="16"/>
        </w:rPr>
        <w:t>111422</w:t>
      </w:r>
      <w:r>
        <w:rPr>
          <w:sz w:val="16"/>
        </w:rPr>
        <w:tab/>
        <w:t>Diethanolamine</w:t>
      </w:r>
    </w:p>
    <w:p w14:paraId="4028DA5F" w14:textId="77777777" w:rsidR="00000000" w:rsidRDefault="004D5B92">
      <w:pPr>
        <w:tabs>
          <w:tab w:val="left" w:pos="630"/>
        </w:tabs>
        <w:suppressAutoHyphens/>
        <w:ind w:left="756" w:hanging="756"/>
        <w:rPr>
          <w:sz w:val="16"/>
        </w:rPr>
      </w:pPr>
      <w:r>
        <w:rPr>
          <w:sz w:val="16"/>
        </w:rPr>
        <w:t>121697</w:t>
      </w:r>
      <w:r>
        <w:rPr>
          <w:sz w:val="13"/>
        </w:rPr>
        <w:tab/>
        <w:t>N, N-Diethyl aniline (N,N-Dimethylaniline)</w:t>
      </w:r>
    </w:p>
    <w:p w14:paraId="7A4E35C4" w14:textId="77777777" w:rsidR="00000000" w:rsidRDefault="004D5B92">
      <w:pPr>
        <w:tabs>
          <w:tab w:val="left" w:pos="630"/>
        </w:tabs>
        <w:suppressAutoHyphens/>
        <w:ind w:left="756" w:hanging="756"/>
        <w:rPr>
          <w:sz w:val="16"/>
        </w:rPr>
      </w:pPr>
      <w:r>
        <w:rPr>
          <w:sz w:val="16"/>
        </w:rPr>
        <w:t>64675</w:t>
      </w:r>
      <w:r>
        <w:rPr>
          <w:sz w:val="16"/>
        </w:rPr>
        <w:tab/>
        <w:t>Diethyl sulfate</w:t>
      </w:r>
    </w:p>
    <w:p w14:paraId="25719671" w14:textId="77777777" w:rsidR="00000000" w:rsidRDefault="004D5B92">
      <w:pPr>
        <w:tabs>
          <w:tab w:val="left" w:pos="630"/>
        </w:tabs>
        <w:suppressAutoHyphens/>
        <w:ind w:left="756" w:hanging="756"/>
        <w:rPr>
          <w:sz w:val="16"/>
        </w:rPr>
      </w:pPr>
      <w:r>
        <w:rPr>
          <w:sz w:val="16"/>
        </w:rPr>
        <w:t>119904</w:t>
      </w:r>
      <w:r>
        <w:rPr>
          <w:sz w:val="16"/>
        </w:rPr>
        <w:tab/>
        <w:t>3,3-Dimethoxybenzidine</w:t>
      </w:r>
    </w:p>
    <w:p w14:paraId="11A538CE" w14:textId="77777777" w:rsidR="00000000" w:rsidRDefault="004D5B92">
      <w:pPr>
        <w:tabs>
          <w:tab w:val="left" w:pos="630"/>
        </w:tabs>
        <w:suppressAutoHyphens/>
        <w:ind w:left="756" w:hanging="756"/>
        <w:rPr>
          <w:sz w:val="16"/>
        </w:rPr>
      </w:pPr>
      <w:r>
        <w:rPr>
          <w:sz w:val="16"/>
        </w:rPr>
        <w:t>60117</w:t>
      </w:r>
      <w:r>
        <w:rPr>
          <w:sz w:val="16"/>
        </w:rPr>
        <w:tab/>
        <w:t>Dimethyl aminoazobenz</w:t>
      </w:r>
      <w:r>
        <w:rPr>
          <w:sz w:val="16"/>
        </w:rPr>
        <w:t>ene</w:t>
      </w:r>
    </w:p>
    <w:p w14:paraId="0A8102D1" w14:textId="77777777" w:rsidR="00000000" w:rsidRDefault="004D5B92">
      <w:pPr>
        <w:tabs>
          <w:tab w:val="left" w:pos="630"/>
        </w:tabs>
        <w:suppressAutoHyphens/>
        <w:ind w:left="756" w:hanging="756"/>
        <w:rPr>
          <w:sz w:val="16"/>
        </w:rPr>
      </w:pPr>
      <w:r>
        <w:rPr>
          <w:sz w:val="16"/>
        </w:rPr>
        <w:t>119937</w:t>
      </w:r>
      <w:r>
        <w:rPr>
          <w:sz w:val="16"/>
        </w:rPr>
        <w:tab/>
        <w:t>3,3-Dimethyl benzidine</w:t>
      </w:r>
    </w:p>
    <w:p w14:paraId="1255C673" w14:textId="77777777" w:rsidR="00000000" w:rsidRDefault="004D5B92">
      <w:pPr>
        <w:tabs>
          <w:tab w:val="left" w:pos="630"/>
        </w:tabs>
        <w:suppressAutoHyphens/>
        <w:ind w:left="756" w:hanging="756"/>
        <w:rPr>
          <w:sz w:val="16"/>
        </w:rPr>
      </w:pPr>
      <w:r>
        <w:rPr>
          <w:sz w:val="16"/>
        </w:rPr>
        <w:t>79447</w:t>
      </w:r>
      <w:r>
        <w:rPr>
          <w:sz w:val="16"/>
        </w:rPr>
        <w:tab/>
        <w:t>Dimethyl carbamoyl chloride</w:t>
      </w:r>
    </w:p>
    <w:p w14:paraId="7FAAD7EE" w14:textId="77777777" w:rsidR="00000000" w:rsidRDefault="004D5B92">
      <w:pPr>
        <w:tabs>
          <w:tab w:val="left" w:pos="630"/>
        </w:tabs>
        <w:suppressAutoHyphens/>
        <w:ind w:left="756" w:hanging="756"/>
        <w:rPr>
          <w:sz w:val="16"/>
        </w:rPr>
      </w:pPr>
      <w:r>
        <w:rPr>
          <w:sz w:val="16"/>
        </w:rPr>
        <w:t>68122</w:t>
      </w:r>
      <w:r>
        <w:rPr>
          <w:sz w:val="16"/>
        </w:rPr>
        <w:tab/>
        <w:t>Dimethyl formamide</w:t>
      </w:r>
    </w:p>
    <w:p w14:paraId="582AC177" w14:textId="77777777" w:rsidR="00000000" w:rsidRDefault="004D5B92">
      <w:pPr>
        <w:tabs>
          <w:tab w:val="left" w:pos="630"/>
        </w:tabs>
        <w:suppressAutoHyphens/>
        <w:ind w:left="756" w:hanging="756"/>
        <w:rPr>
          <w:sz w:val="16"/>
        </w:rPr>
      </w:pPr>
      <w:r>
        <w:rPr>
          <w:sz w:val="16"/>
        </w:rPr>
        <w:t>57147</w:t>
      </w:r>
      <w:r>
        <w:rPr>
          <w:sz w:val="16"/>
        </w:rPr>
        <w:tab/>
        <w:t>1,1-Dimethyl hydrazine</w:t>
      </w:r>
    </w:p>
    <w:p w14:paraId="7B4CE3BE" w14:textId="77777777" w:rsidR="00000000" w:rsidRDefault="004D5B92">
      <w:pPr>
        <w:tabs>
          <w:tab w:val="left" w:pos="630"/>
        </w:tabs>
        <w:suppressAutoHyphens/>
        <w:ind w:left="756" w:hanging="756"/>
        <w:rPr>
          <w:sz w:val="16"/>
        </w:rPr>
      </w:pPr>
      <w:r>
        <w:rPr>
          <w:sz w:val="16"/>
        </w:rPr>
        <w:t>131113</w:t>
      </w:r>
      <w:r>
        <w:rPr>
          <w:sz w:val="16"/>
        </w:rPr>
        <w:tab/>
        <w:t>Dimethyl phthalate</w:t>
      </w:r>
    </w:p>
    <w:p w14:paraId="4FC9F758" w14:textId="77777777" w:rsidR="00000000" w:rsidRDefault="004D5B92">
      <w:pPr>
        <w:tabs>
          <w:tab w:val="left" w:pos="630"/>
        </w:tabs>
        <w:suppressAutoHyphens/>
        <w:ind w:left="756" w:hanging="756"/>
        <w:rPr>
          <w:sz w:val="16"/>
        </w:rPr>
      </w:pPr>
      <w:r>
        <w:rPr>
          <w:sz w:val="16"/>
        </w:rPr>
        <w:t>77781</w:t>
      </w:r>
      <w:r>
        <w:rPr>
          <w:sz w:val="16"/>
        </w:rPr>
        <w:tab/>
        <w:t>Dimethyl sulfate</w:t>
      </w:r>
    </w:p>
    <w:p w14:paraId="1222C69C" w14:textId="77777777" w:rsidR="00000000" w:rsidRDefault="004D5B92">
      <w:pPr>
        <w:tabs>
          <w:tab w:val="left" w:pos="630"/>
        </w:tabs>
        <w:suppressAutoHyphens/>
        <w:ind w:left="756" w:hanging="756"/>
        <w:rPr>
          <w:sz w:val="16"/>
        </w:rPr>
      </w:pPr>
      <w:r>
        <w:rPr>
          <w:sz w:val="16"/>
        </w:rPr>
        <w:t>534521</w:t>
      </w:r>
      <w:r>
        <w:rPr>
          <w:sz w:val="16"/>
        </w:rPr>
        <w:tab/>
        <w:t>4,6-Dinitro-o-cresol and salts</w:t>
      </w:r>
    </w:p>
    <w:p w14:paraId="5B2A07C4" w14:textId="77777777" w:rsidR="00000000" w:rsidRDefault="004D5B92">
      <w:pPr>
        <w:tabs>
          <w:tab w:val="left" w:pos="630"/>
        </w:tabs>
        <w:suppressAutoHyphens/>
        <w:ind w:left="756" w:hanging="756"/>
        <w:rPr>
          <w:sz w:val="16"/>
        </w:rPr>
      </w:pPr>
      <w:r>
        <w:rPr>
          <w:sz w:val="16"/>
        </w:rPr>
        <w:t>51285</w:t>
      </w:r>
      <w:r>
        <w:rPr>
          <w:sz w:val="16"/>
        </w:rPr>
        <w:tab/>
        <w:t>2,4-Dinitrophenol</w:t>
      </w:r>
    </w:p>
    <w:p w14:paraId="7678D3C6" w14:textId="77777777" w:rsidR="00000000" w:rsidRDefault="004D5B92">
      <w:pPr>
        <w:tabs>
          <w:tab w:val="left" w:pos="630"/>
        </w:tabs>
        <w:suppressAutoHyphens/>
        <w:ind w:left="756" w:hanging="756"/>
        <w:rPr>
          <w:sz w:val="16"/>
        </w:rPr>
      </w:pPr>
      <w:r>
        <w:rPr>
          <w:sz w:val="16"/>
        </w:rPr>
        <w:t>121142</w:t>
      </w:r>
      <w:r>
        <w:rPr>
          <w:sz w:val="16"/>
        </w:rPr>
        <w:tab/>
        <w:t>2,4-Dinitrotoluene</w:t>
      </w:r>
    </w:p>
    <w:p w14:paraId="14615083" w14:textId="77777777" w:rsidR="00000000" w:rsidRDefault="004D5B92">
      <w:pPr>
        <w:tabs>
          <w:tab w:val="left" w:pos="630"/>
        </w:tabs>
        <w:suppressAutoHyphens/>
        <w:ind w:left="756" w:hanging="756"/>
        <w:rPr>
          <w:sz w:val="16"/>
        </w:rPr>
      </w:pPr>
      <w:r>
        <w:rPr>
          <w:sz w:val="16"/>
        </w:rPr>
        <w:t>123911</w:t>
      </w:r>
      <w:r>
        <w:rPr>
          <w:sz w:val="16"/>
        </w:rPr>
        <w:tab/>
        <w:t>1,4-Dioxane (1,4-Diethylene-oxide)</w:t>
      </w:r>
    </w:p>
    <w:p w14:paraId="745A758C" w14:textId="77777777" w:rsidR="00000000" w:rsidRDefault="004D5B92">
      <w:pPr>
        <w:tabs>
          <w:tab w:val="left" w:pos="630"/>
        </w:tabs>
        <w:suppressAutoHyphens/>
        <w:ind w:left="756" w:hanging="756"/>
        <w:rPr>
          <w:sz w:val="16"/>
        </w:rPr>
      </w:pPr>
      <w:r>
        <w:rPr>
          <w:sz w:val="16"/>
        </w:rPr>
        <w:t>122667</w:t>
      </w:r>
      <w:r>
        <w:rPr>
          <w:sz w:val="16"/>
        </w:rPr>
        <w:tab/>
        <w:t>1,2-Diphenylhydrazine</w:t>
      </w:r>
    </w:p>
    <w:p w14:paraId="4D5C7265" w14:textId="77777777" w:rsidR="00000000" w:rsidRDefault="004D5B92">
      <w:pPr>
        <w:tabs>
          <w:tab w:val="left" w:pos="630"/>
        </w:tabs>
        <w:suppressAutoHyphens/>
        <w:ind w:left="756" w:hanging="756"/>
        <w:rPr>
          <w:sz w:val="16"/>
        </w:rPr>
      </w:pPr>
      <w:r>
        <w:rPr>
          <w:sz w:val="16"/>
        </w:rPr>
        <w:t>106898</w:t>
      </w:r>
      <w:r>
        <w:rPr>
          <w:sz w:val="13"/>
        </w:rPr>
        <w:tab/>
        <w:t>Epichlorohydrin (1-Chloro-2,3-epoxypropane)</w:t>
      </w:r>
    </w:p>
    <w:p w14:paraId="6E9D7451" w14:textId="77777777" w:rsidR="00000000" w:rsidRDefault="004D5B92">
      <w:pPr>
        <w:tabs>
          <w:tab w:val="left" w:pos="630"/>
        </w:tabs>
        <w:suppressAutoHyphens/>
        <w:ind w:left="756" w:hanging="756"/>
        <w:rPr>
          <w:sz w:val="16"/>
        </w:rPr>
      </w:pPr>
      <w:r>
        <w:rPr>
          <w:sz w:val="16"/>
        </w:rPr>
        <w:t>106887</w:t>
      </w:r>
      <w:r>
        <w:rPr>
          <w:sz w:val="16"/>
        </w:rPr>
        <w:tab/>
        <w:t>1,2-Epoxybutane</w:t>
      </w:r>
    </w:p>
    <w:p w14:paraId="29842949" w14:textId="77777777" w:rsidR="00000000" w:rsidRDefault="004D5B92">
      <w:pPr>
        <w:tabs>
          <w:tab w:val="left" w:pos="630"/>
        </w:tabs>
        <w:suppressAutoHyphens/>
        <w:ind w:left="756" w:hanging="756"/>
        <w:rPr>
          <w:sz w:val="16"/>
        </w:rPr>
      </w:pPr>
      <w:r>
        <w:rPr>
          <w:sz w:val="16"/>
        </w:rPr>
        <w:t>140885</w:t>
      </w:r>
      <w:r>
        <w:rPr>
          <w:sz w:val="16"/>
        </w:rPr>
        <w:tab/>
        <w:t>Ethyl acrylate</w:t>
      </w:r>
    </w:p>
    <w:p w14:paraId="4E3091B0" w14:textId="77777777" w:rsidR="00000000" w:rsidRDefault="004D5B92">
      <w:pPr>
        <w:tabs>
          <w:tab w:val="left" w:pos="630"/>
        </w:tabs>
        <w:suppressAutoHyphens/>
        <w:ind w:left="756" w:hanging="756"/>
        <w:rPr>
          <w:sz w:val="16"/>
        </w:rPr>
      </w:pPr>
      <w:r>
        <w:rPr>
          <w:sz w:val="16"/>
        </w:rPr>
        <w:t>100414</w:t>
      </w:r>
      <w:r>
        <w:rPr>
          <w:sz w:val="16"/>
        </w:rPr>
        <w:tab/>
        <w:t>Ethyl benzene</w:t>
      </w:r>
    </w:p>
    <w:p w14:paraId="3851E14F" w14:textId="77777777" w:rsidR="00000000" w:rsidRDefault="004D5B92">
      <w:pPr>
        <w:tabs>
          <w:tab w:val="left" w:pos="630"/>
        </w:tabs>
        <w:suppressAutoHyphens/>
        <w:ind w:left="756" w:hanging="756"/>
        <w:rPr>
          <w:sz w:val="16"/>
        </w:rPr>
      </w:pPr>
      <w:r>
        <w:rPr>
          <w:sz w:val="16"/>
        </w:rPr>
        <w:t>51796</w:t>
      </w:r>
      <w:r>
        <w:rPr>
          <w:sz w:val="16"/>
        </w:rPr>
        <w:tab/>
        <w:t>Ethyl carbamate (Urethane)</w:t>
      </w:r>
    </w:p>
    <w:p w14:paraId="383D5B68" w14:textId="77777777" w:rsidR="00000000" w:rsidRDefault="004D5B92">
      <w:pPr>
        <w:tabs>
          <w:tab w:val="left" w:pos="630"/>
        </w:tabs>
        <w:suppressAutoHyphens/>
        <w:ind w:left="756" w:hanging="756"/>
        <w:rPr>
          <w:sz w:val="16"/>
        </w:rPr>
      </w:pPr>
      <w:r>
        <w:rPr>
          <w:sz w:val="16"/>
        </w:rPr>
        <w:t>75003</w:t>
      </w:r>
      <w:r>
        <w:rPr>
          <w:sz w:val="16"/>
        </w:rPr>
        <w:tab/>
        <w:t>Ethyl chloride (Chloroetha</w:t>
      </w:r>
      <w:r>
        <w:rPr>
          <w:sz w:val="16"/>
        </w:rPr>
        <w:t>ne)</w:t>
      </w:r>
    </w:p>
    <w:p w14:paraId="24E8781A" w14:textId="77777777" w:rsidR="00000000" w:rsidRDefault="004D5B92">
      <w:pPr>
        <w:tabs>
          <w:tab w:val="left" w:pos="630"/>
        </w:tabs>
        <w:suppressAutoHyphens/>
        <w:ind w:left="756" w:hanging="756"/>
        <w:rPr>
          <w:sz w:val="16"/>
        </w:rPr>
      </w:pPr>
      <w:r>
        <w:rPr>
          <w:sz w:val="16"/>
        </w:rPr>
        <w:t>106934</w:t>
      </w:r>
      <w:r>
        <w:rPr>
          <w:sz w:val="16"/>
        </w:rPr>
        <w:tab/>
        <w:t>Ethylene dibromide (Dibromoethane)</w:t>
      </w:r>
    </w:p>
    <w:p w14:paraId="055456B0" w14:textId="77777777" w:rsidR="00000000" w:rsidRDefault="004D5B92">
      <w:pPr>
        <w:tabs>
          <w:tab w:val="left" w:pos="630"/>
        </w:tabs>
        <w:suppressAutoHyphens/>
        <w:ind w:left="756" w:hanging="756"/>
        <w:rPr>
          <w:spacing w:val="-4"/>
          <w:sz w:val="16"/>
        </w:rPr>
      </w:pPr>
      <w:r>
        <w:rPr>
          <w:sz w:val="16"/>
        </w:rPr>
        <w:t>107062</w:t>
      </w:r>
      <w:r>
        <w:rPr>
          <w:sz w:val="16"/>
        </w:rPr>
        <w:tab/>
      </w:r>
      <w:r>
        <w:rPr>
          <w:spacing w:val="-4"/>
          <w:sz w:val="16"/>
        </w:rPr>
        <w:t>Ethylene dichloride (1,2-Dichloroethane)</w:t>
      </w:r>
    </w:p>
    <w:p w14:paraId="0F8E5E3B" w14:textId="77777777" w:rsidR="00000000" w:rsidRDefault="004D5B92">
      <w:pPr>
        <w:tabs>
          <w:tab w:val="left" w:pos="630"/>
        </w:tabs>
        <w:suppressAutoHyphens/>
        <w:ind w:left="756" w:hanging="756"/>
        <w:rPr>
          <w:sz w:val="16"/>
        </w:rPr>
      </w:pPr>
      <w:r>
        <w:rPr>
          <w:sz w:val="16"/>
        </w:rPr>
        <w:t>107211</w:t>
      </w:r>
      <w:r>
        <w:rPr>
          <w:sz w:val="16"/>
        </w:rPr>
        <w:tab/>
        <w:t>Ethylene glycol</w:t>
      </w:r>
    </w:p>
    <w:p w14:paraId="63C1AB10" w14:textId="77777777" w:rsidR="00000000" w:rsidRDefault="004D5B92">
      <w:pPr>
        <w:tabs>
          <w:tab w:val="left" w:pos="630"/>
        </w:tabs>
        <w:suppressAutoHyphens/>
        <w:ind w:left="756" w:hanging="756"/>
        <w:rPr>
          <w:sz w:val="16"/>
        </w:rPr>
      </w:pPr>
      <w:r>
        <w:rPr>
          <w:sz w:val="16"/>
        </w:rPr>
        <w:t>151564</w:t>
      </w:r>
      <w:r>
        <w:rPr>
          <w:sz w:val="16"/>
        </w:rPr>
        <w:tab/>
        <w:t>Ethylene imine (Aziridine)</w:t>
      </w:r>
    </w:p>
    <w:p w14:paraId="17CC7668" w14:textId="77777777" w:rsidR="00000000" w:rsidRDefault="004D5B92">
      <w:pPr>
        <w:tabs>
          <w:tab w:val="left" w:pos="630"/>
        </w:tabs>
        <w:suppressAutoHyphens/>
        <w:ind w:left="756" w:hanging="756"/>
        <w:rPr>
          <w:sz w:val="16"/>
        </w:rPr>
      </w:pPr>
      <w:r>
        <w:rPr>
          <w:sz w:val="16"/>
        </w:rPr>
        <w:t>75218</w:t>
      </w:r>
      <w:r>
        <w:rPr>
          <w:sz w:val="16"/>
        </w:rPr>
        <w:tab/>
        <w:t>Ethylene oxide</w:t>
      </w:r>
    </w:p>
    <w:p w14:paraId="19E73559" w14:textId="77777777" w:rsidR="00000000" w:rsidRDefault="004D5B92">
      <w:pPr>
        <w:tabs>
          <w:tab w:val="left" w:pos="630"/>
        </w:tabs>
        <w:suppressAutoHyphens/>
        <w:ind w:left="756" w:hanging="756"/>
        <w:rPr>
          <w:sz w:val="16"/>
        </w:rPr>
      </w:pPr>
      <w:r>
        <w:rPr>
          <w:sz w:val="16"/>
        </w:rPr>
        <w:t>96457</w:t>
      </w:r>
      <w:r>
        <w:rPr>
          <w:sz w:val="16"/>
        </w:rPr>
        <w:tab/>
        <w:t>Ethylene thiourea</w:t>
      </w:r>
    </w:p>
    <w:p w14:paraId="55F64856" w14:textId="77777777" w:rsidR="00000000" w:rsidRDefault="004D5B92">
      <w:pPr>
        <w:tabs>
          <w:tab w:val="left" w:pos="630"/>
        </w:tabs>
        <w:suppressAutoHyphens/>
        <w:ind w:left="756" w:hanging="756"/>
        <w:rPr>
          <w:spacing w:val="-4"/>
          <w:sz w:val="16"/>
        </w:rPr>
      </w:pPr>
      <w:r>
        <w:rPr>
          <w:sz w:val="16"/>
        </w:rPr>
        <w:t>75343</w:t>
      </w:r>
      <w:r>
        <w:rPr>
          <w:sz w:val="16"/>
        </w:rPr>
        <w:tab/>
      </w:r>
      <w:r>
        <w:rPr>
          <w:spacing w:val="-4"/>
          <w:sz w:val="16"/>
        </w:rPr>
        <w:t>Ethylidene dichloride (1,1-Dichloroethane)</w:t>
      </w:r>
    </w:p>
    <w:p w14:paraId="6441DD23" w14:textId="77777777" w:rsidR="00000000" w:rsidRDefault="004D5B92">
      <w:pPr>
        <w:tabs>
          <w:tab w:val="left" w:pos="630"/>
        </w:tabs>
        <w:suppressAutoHyphens/>
        <w:ind w:left="756" w:hanging="756"/>
        <w:rPr>
          <w:sz w:val="16"/>
        </w:rPr>
      </w:pPr>
      <w:r>
        <w:rPr>
          <w:sz w:val="16"/>
        </w:rPr>
        <w:t>50000</w:t>
      </w:r>
      <w:r>
        <w:rPr>
          <w:sz w:val="16"/>
        </w:rPr>
        <w:tab/>
        <w:t>Formaldehyde</w:t>
      </w:r>
    </w:p>
    <w:p w14:paraId="4DCD7602" w14:textId="77777777" w:rsidR="00000000" w:rsidRDefault="004D5B92">
      <w:pPr>
        <w:tabs>
          <w:tab w:val="left" w:pos="630"/>
        </w:tabs>
        <w:suppressAutoHyphens/>
        <w:ind w:left="756" w:hanging="756"/>
        <w:rPr>
          <w:sz w:val="16"/>
        </w:rPr>
      </w:pPr>
      <w:r>
        <w:rPr>
          <w:sz w:val="16"/>
        </w:rPr>
        <w:t>76448</w:t>
      </w:r>
      <w:r>
        <w:rPr>
          <w:sz w:val="16"/>
        </w:rPr>
        <w:tab/>
        <w:t>Heptachlor</w:t>
      </w:r>
    </w:p>
    <w:p w14:paraId="5E3512F3" w14:textId="77777777" w:rsidR="00000000" w:rsidRDefault="004D5B92">
      <w:pPr>
        <w:tabs>
          <w:tab w:val="left" w:pos="630"/>
        </w:tabs>
        <w:suppressAutoHyphens/>
        <w:ind w:left="756" w:hanging="756"/>
        <w:rPr>
          <w:sz w:val="16"/>
        </w:rPr>
      </w:pPr>
      <w:r>
        <w:rPr>
          <w:sz w:val="16"/>
        </w:rPr>
        <w:t>118741</w:t>
      </w:r>
      <w:r>
        <w:rPr>
          <w:sz w:val="16"/>
        </w:rPr>
        <w:tab/>
        <w:t>Hexachlorobenzene</w:t>
      </w:r>
    </w:p>
    <w:p w14:paraId="3524E785" w14:textId="77777777" w:rsidR="00000000" w:rsidRDefault="004D5B92">
      <w:pPr>
        <w:tabs>
          <w:tab w:val="left" w:pos="630"/>
        </w:tabs>
        <w:suppressAutoHyphens/>
        <w:ind w:left="756" w:hanging="756"/>
        <w:rPr>
          <w:sz w:val="16"/>
        </w:rPr>
      </w:pPr>
      <w:r>
        <w:rPr>
          <w:sz w:val="16"/>
        </w:rPr>
        <w:t>87683</w:t>
      </w:r>
      <w:r>
        <w:rPr>
          <w:sz w:val="16"/>
        </w:rPr>
        <w:tab/>
        <w:t>Hexachlorobutadiene</w:t>
      </w:r>
    </w:p>
    <w:p w14:paraId="63D29ABA" w14:textId="77777777" w:rsidR="00000000" w:rsidRDefault="004D5B92">
      <w:pPr>
        <w:tabs>
          <w:tab w:val="left" w:pos="630"/>
        </w:tabs>
        <w:suppressAutoHyphens/>
        <w:ind w:left="756" w:hanging="756"/>
        <w:rPr>
          <w:sz w:val="16"/>
        </w:rPr>
      </w:pPr>
      <w:r>
        <w:rPr>
          <w:sz w:val="16"/>
        </w:rPr>
        <w:t>77474</w:t>
      </w:r>
      <w:r>
        <w:rPr>
          <w:sz w:val="16"/>
        </w:rPr>
        <w:tab/>
        <w:t>Hexachlorocyclo-pentadiene</w:t>
      </w:r>
    </w:p>
    <w:p w14:paraId="2186C15E" w14:textId="77777777" w:rsidR="00000000" w:rsidRDefault="004D5B92">
      <w:pPr>
        <w:tabs>
          <w:tab w:val="left" w:pos="630"/>
        </w:tabs>
        <w:suppressAutoHyphens/>
        <w:ind w:left="756" w:hanging="756"/>
        <w:rPr>
          <w:sz w:val="16"/>
        </w:rPr>
      </w:pPr>
      <w:r>
        <w:rPr>
          <w:sz w:val="16"/>
        </w:rPr>
        <w:t>67721</w:t>
      </w:r>
      <w:r>
        <w:rPr>
          <w:sz w:val="16"/>
        </w:rPr>
        <w:tab/>
        <w:t>Hexachloroethane</w:t>
      </w:r>
    </w:p>
    <w:p w14:paraId="49B4E6EC" w14:textId="77777777" w:rsidR="00000000" w:rsidRDefault="004D5B92">
      <w:pPr>
        <w:tabs>
          <w:tab w:val="left" w:pos="630"/>
        </w:tabs>
        <w:suppressAutoHyphens/>
        <w:ind w:left="756" w:hanging="756"/>
        <w:rPr>
          <w:sz w:val="16"/>
        </w:rPr>
      </w:pPr>
      <w:r>
        <w:rPr>
          <w:sz w:val="16"/>
        </w:rPr>
        <w:t>822060</w:t>
      </w:r>
      <w:r>
        <w:rPr>
          <w:sz w:val="16"/>
        </w:rPr>
        <w:tab/>
        <w:t>Hexamethylene-1,6-diisocyanate</w:t>
      </w:r>
    </w:p>
    <w:p w14:paraId="3C0BD948" w14:textId="77777777" w:rsidR="00000000" w:rsidRDefault="004D5B92">
      <w:pPr>
        <w:tabs>
          <w:tab w:val="left" w:pos="630"/>
        </w:tabs>
        <w:suppressAutoHyphens/>
        <w:ind w:left="756" w:hanging="756"/>
        <w:rPr>
          <w:sz w:val="16"/>
        </w:rPr>
      </w:pPr>
      <w:r>
        <w:rPr>
          <w:sz w:val="16"/>
        </w:rPr>
        <w:t>680319</w:t>
      </w:r>
      <w:r>
        <w:rPr>
          <w:sz w:val="16"/>
        </w:rPr>
        <w:tab/>
        <w:t>Hexamethyl-phosphoramide</w:t>
      </w:r>
    </w:p>
    <w:p w14:paraId="2D9B6810" w14:textId="77777777" w:rsidR="00000000" w:rsidRDefault="004D5B92">
      <w:pPr>
        <w:tabs>
          <w:tab w:val="left" w:pos="630"/>
        </w:tabs>
        <w:suppressAutoHyphens/>
        <w:ind w:left="756" w:hanging="756"/>
        <w:rPr>
          <w:sz w:val="16"/>
        </w:rPr>
      </w:pPr>
      <w:r>
        <w:rPr>
          <w:sz w:val="16"/>
        </w:rPr>
        <w:t>110543</w:t>
      </w:r>
      <w:r>
        <w:rPr>
          <w:sz w:val="16"/>
        </w:rPr>
        <w:tab/>
        <w:t>Hexane</w:t>
      </w:r>
    </w:p>
    <w:p w14:paraId="3DF3FD89" w14:textId="77777777" w:rsidR="00000000" w:rsidRDefault="004D5B92">
      <w:pPr>
        <w:tabs>
          <w:tab w:val="left" w:pos="630"/>
        </w:tabs>
        <w:suppressAutoHyphens/>
        <w:ind w:left="756" w:hanging="756"/>
        <w:rPr>
          <w:sz w:val="16"/>
        </w:rPr>
      </w:pPr>
      <w:r>
        <w:rPr>
          <w:sz w:val="16"/>
        </w:rPr>
        <w:t>302012</w:t>
      </w:r>
      <w:r>
        <w:rPr>
          <w:sz w:val="16"/>
        </w:rPr>
        <w:tab/>
        <w:t>Hydrazine</w:t>
      </w:r>
    </w:p>
    <w:p w14:paraId="545254CC" w14:textId="77777777" w:rsidR="00000000" w:rsidRDefault="004D5B92">
      <w:pPr>
        <w:tabs>
          <w:tab w:val="left" w:pos="630"/>
        </w:tabs>
        <w:suppressAutoHyphens/>
        <w:ind w:left="756" w:hanging="756"/>
        <w:rPr>
          <w:sz w:val="16"/>
        </w:rPr>
      </w:pPr>
      <w:r>
        <w:rPr>
          <w:sz w:val="16"/>
        </w:rPr>
        <w:t>7647010</w:t>
      </w:r>
      <w:r>
        <w:rPr>
          <w:sz w:val="16"/>
        </w:rPr>
        <w:tab/>
        <w:t>Hydrochloric ac</w:t>
      </w:r>
      <w:r>
        <w:rPr>
          <w:sz w:val="16"/>
        </w:rPr>
        <w:t>id</w:t>
      </w:r>
    </w:p>
    <w:p w14:paraId="758C02C1" w14:textId="77777777" w:rsidR="00000000" w:rsidRDefault="004D5B92">
      <w:pPr>
        <w:tabs>
          <w:tab w:val="left" w:pos="630"/>
        </w:tabs>
        <w:suppressAutoHyphens/>
        <w:ind w:left="756" w:hanging="756"/>
        <w:rPr>
          <w:sz w:val="16"/>
        </w:rPr>
      </w:pPr>
      <w:r>
        <w:rPr>
          <w:sz w:val="16"/>
        </w:rPr>
        <w:t>7664393</w:t>
      </w:r>
      <w:r>
        <w:rPr>
          <w:sz w:val="16"/>
        </w:rPr>
        <w:tab/>
        <w:t>Hydrogen fluoride (Hydrofluoric acid)</w:t>
      </w:r>
    </w:p>
    <w:p w14:paraId="17528E7E" w14:textId="77777777" w:rsidR="00000000" w:rsidRDefault="004D5B92">
      <w:pPr>
        <w:tabs>
          <w:tab w:val="left" w:pos="630"/>
        </w:tabs>
        <w:suppressAutoHyphens/>
        <w:ind w:left="756" w:hanging="756"/>
        <w:rPr>
          <w:sz w:val="16"/>
        </w:rPr>
      </w:pPr>
      <w:r>
        <w:rPr>
          <w:sz w:val="16"/>
        </w:rPr>
        <w:t>123319</w:t>
      </w:r>
      <w:r>
        <w:rPr>
          <w:sz w:val="16"/>
        </w:rPr>
        <w:tab/>
        <w:t>Hydroquinone</w:t>
      </w:r>
    </w:p>
    <w:p w14:paraId="55312C4C" w14:textId="77777777" w:rsidR="00000000" w:rsidRDefault="004D5B92">
      <w:pPr>
        <w:tabs>
          <w:tab w:val="left" w:pos="630"/>
        </w:tabs>
        <w:suppressAutoHyphens/>
        <w:ind w:left="756" w:hanging="756"/>
        <w:rPr>
          <w:sz w:val="16"/>
        </w:rPr>
      </w:pPr>
      <w:r>
        <w:rPr>
          <w:sz w:val="16"/>
        </w:rPr>
        <w:t>78591</w:t>
      </w:r>
      <w:r>
        <w:rPr>
          <w:sz w:val="16"/>
        </w:rPr>
        <w:tab/>
        <w:t>Isophorone</w:t>
      </w:r>
    </w:p>
    <w:p w14:paraId="5A7D461C" w14:textId="77777777" w:rsidR="00000000" w:rsidRDefault="004D5B92">
      <w:pPr>
        <w:tabs>
          <w:tab w:val="left" w:pos="630"/>
        </w:tabs>
        <w:suppressAutoHyphens/>
        <w:ind w:left="756" w:hanging="756"/>
        <w:rPr>
          <w:sz w:val="16"/>
        </w:rPr>
      </w:pPr>
      <w:r>
        <w:rPr>
          <w:sz w:val="16"/>
        </w:rPr>
        <w:t>58899</w:t>
      </w:r>
      <w:r>
        <w:rPr>
          <w:sz w:val="16"/>
        </w:rPr>
        <w:tab/>
        <w:t>Lindane (all isomers)</w:t>
      </w:r>
    </w:p>
    <w:p w14:paraId="12F78C99" w14:textId="77777777" w:rsidR="00000000" w:rsidRDefault="004D5B92">
      <w:pPr>
        <w:tabs>
          <w:tab w:val="left" w:pos="630"/>
        </w:tabs>
        <w:suppressAutoHyphens/>
        <w:ind w:left="756" w:hanging="756"/>
        <w:rPr>
          <w:sz w:val="16"/>
        </w:rPr>
      </w:pPr>
      <w:r>
        <w:rPr>
          <w:sz w:val="16"/>
        </w:rPr>
        <w:t>108316</w:t>
      </w:r>
      <w:r>
        <w:rPr>
          <w:sz w:val="16"/>
        </w:rPr>
        <w:tab/>
        <w:t>Maleic anhydride</w:t>
      </w:r>
    </w:p>
    <w:p w14:paraId="3DD976B0" w14:textId="77777777" w:rsidR="00000000" w:rsidRDefault="004D5B92">
      <w:pPr>
        <w:tabs>
          <w:tab w:val="left" w:pos="630"/>
        </w:tabs>
        <w:suppressAutoHyphens/>
        <w:ind w:left="756" w:hanging="756"/>
        <w:rPr>
          <w:sz w:val="16"/>
        </w:rPr>
      </w:pPr>
      <w:r>
        <w:rPr>
          <w:sz w:val="16"/>
        </w:rPr>
        <w:t>67561</w:t>
      </w:r>
      <w:r>
        <w:rPr>
          <w:sz w:val="16"/>
        </w:rPr>
        <w:tab/>
        <w:t>Methanol</w:t>
      </w:r>
    </w:p>
    <w:p w14:paraId="5AAB251D" w14:textId="77777777" w:rsidR="00000000" w:rsidRDefault="004D5B92">
      <w:pPr>
        <w:tabs>
          <w:tab w:val="left" w:pos="630"/>
        </w:tabs>
        <w:suppressAutoHyphens/>
        <w:ind w:left="756" w:hanging="756"/>
        <w:rPr>
          <w:sz w:val="16"/>
        </w:rPr>
      </w:pPr>
      <w:r>
        <w:rPr>
          <w:sz w:val="16"/>
        </w:rPr>
        <w:t>72435</w:t>
      </w:r>
      <w:r>
        <w:rPr>
          <w:sz w:val="16"/>
        </w:rPr>
        <w:tab/>
        <w:t>Methoxychlor</w:t>
      </w:r>
    </w:p>
    <w:p w14:paraId="72BBA7F1" w14:textId="77777777" w:rsidR="00000000" w:rsidRDefault="004D5B92">
      <w:pPr>
        <w:tabs>
          <w:tab w:val="left" w:pos="630"/>
        </w:tabs>
        <w:suppressAutoHyphens/>
        <w:ind w:left="756" w:hanging="756"/>
        <w:rPr>
          <w:sz w:val="16"/>
        </w:rPr>
      </w:pPr>
      <w:r>
        <w:rPr>
          <w:sz w:val="16"/>
        </w:rPr>
        <w:t>74839</w:t>
      </w:r>
      <w:r>
        <w:rPr>
          <w:sz w:val="16"/>
        </w:rPr>
        <w:tab/>
        <w:t>Methyl bromide (Bromomethane)</w:t>
      </w:r>
    </w:p>
    <w:p w14:paraId="2426C3A9" w14:textId="77777777" w:rsidR="00000000" w:rsidRDefault="004D5B92">
      <w:pPr>
        <w:tabs>
          <w:tab w:val="left" w:pos="630"/>
        </w:tabs>
        <w:suppressAutoHyphens/>
        <w:ind w:left="756" w:hanging="756"/>
        <w:rPr>
          <w:sz w:val="16"/>
        </w:rPr>
      </w:pPr>
      <w:r>
        <w:rPr>
          <w:sz w:val="16"/>
        </w:rPr>
        <w:t>74873</w:t>
      </w:r>
      <w:r>
        <w:rPr>
          <w:sz w:val="16"/>
        </w:rPr>
        <w:tab/>
        <w:t>Methyl chloride (Chloromethane)</w:t>
      </w:r>
    </w:p>
    <w:p w14:paraId="7E2CEEA7" w14:textId="77777777" w:rsidR="00000000" w:rsidRDefault="004D5B92">
      <w:pPr>
        <w:tabs>
          <w:tab w:val="left" w:pos="630"/>
        </w:tabs>
        <w:suppressAutoHyphens/>
        <w:ind w:left="756" w:hanging="756"/>
        <w:rPr>
          <w:spacing w:val="-4"/>
          <w:sz w:val="16"/>
        </w:rPr>
      </w:pPr>
      <w:r>
        <w:rPr>
          <w:sz w:val="16"/>
        </w:rPr>
        <w:t>71556</w:t>
      </w:r>
      <w:r>
        <w:rPr>
          <w:sz w:val="16"/>
        </w:rPr>
        <w:tab/>
      </w:r>
      <w:r>
        <w:rPr>
          <w:spacing w:val="-4"/>
          <w:sz w:val="16"/>
        </w:rPr>
        <w:t>Methyl chloroform (1,1,1-Trichloroethane)</w:t>
      </w:r>
    </w:p>
    <w:p w14:paraId="1CCC68B8" w14:textId="77777777" w:rsidR="00000000" w:rsidRDefault="004D5B92">
      <w:pPr>
        <w:tabs>
          <w:tab w:val="left" w:pos="630"/>
        </w:tabs>
        <w:suppressAutoHyphens/>
        <w:ind w:left="756" w:hanging="756"/>
        <w:rPr>
          <w:sz w:val="16"/>
        </w:rPr>
      </w:pPr>
      <w:r>
        <w:rPr>
          <w:sz w:val="16"/>
        </w:rPr>
        <w:t>78933</w:t>
      </w:r>
      <w:r>
        <w:rPr>
          <w:sz w:val="16"/>
        </w:rPr>
        <w:tab/>
        <w:t>Methyl ethyl ketone (2-Butanone)</w:t>
      </w:r>
    </w:p>
    <w:p w14:paraId="68DA0B9F" w14:textId="77777777" w:rsidR="00000000" w:rsidRDefault="004D5B92">
      <w:pPr>
        <w:tabs>
          <w:tab w:val="left" w:pos="630"/>
        </w:tabs>
        <w:suppressAutoHyphens/>
        <w:ind w:left="756" w:hanging="756"/>
        <w:rPr>
          <w:sz w:val="16"/>
        </w:rPr>
      </w:pPr>
      <w:r>
        <w:rPr>
          <w:sz w:val="16"/>
        </w:rPr>
        <w:t>60344</w:t>
      </w:r>
      <w:r>
        <w:rPr>
          <w:sz w:val="16"/>
        </w:rPr>
        <w:tab/>
        <w:t>Methyl hydrazine</w:t>
      </w:r>
    </w:p>
    <w:p w14:paraId="0FFCB61F" w14:textId="77777777" w:rsidR="00000000" w:rsidRDefault="004D5B92">
      <w:pPr>
        <w:tabs>
          <w:tab w:val="left" w:pos="630"/>
        </w:tabs>
        <w:suppressAutoHyphens/>
        <w:ind w:left="756" w:hanging="756"/>
        <w:rPr>
          <w:sz w:val="16"/>
        </w:rPr>
      </w:pPr>
      <w:r>
        <w:rPr>
          <w:sz w:val="16"/>
        </w:rPr>
        <w:t>74884</w:t>
      </w:r>
      <w:r>
        <w:rPr>
          <w:sz w:val="16"/>
        </w:rPr>
        <w:tab/>
        <w:t>Methyl iodide (iodomethane)</w:t>
      </w:r>
    </w:p>
    <w:p w14:paraId="6CE37131" w14:textId="77777777" w:rsidR="00000000" w:rsidRDefault="004D5B92">
      <w:pPr>
        <w:tabs>
          <w:tab w:val="left" w:pos="630"/>
        </w:tabs>
        <w:suppressAutoHyphens/>
        <w:ind w:left="756" w:hanging="756"/>
        <w:rPr>
          <w:sz w:val="16"/>
        </w:rPr>
      </w:pPr>
      <w:r>
        <w:rPr>
          <w:sz w:val="16"/>
        </w:rPr>
        <w:t>108101</w:t>
      </w:r>
      <w:r>
        <w:rPr>
          <w:sz w:val="16"/>
        </w:rPr>
        <w:tab/>
        <w:t>Methyl isobutyl ketone (Hexone)</w:t>
      </w:r>
    </w:p>
    <w:p w14:paraId="6C7A4BE6" w14:textId="77777777" w:rsidR="00000000" w:rsidRDefault="004D5B92">
      <w:pPr>
        <w:tabs>
          <w:tab w:val="left" w:pos="630"/>
        </w:tabs>
        <w:suppressAutoHyphens/>
        <w:ind w:left="756" w:hanging="756"/>
        <w:rPr>
          <w:sz w:val="16"/>
        </w:rPr>
      </w:pPr>
      <w:r>
        <w:rPr>
          <w:sz w:val="16"/>
        </w:rPr>
        <w:t>624839</w:t>
      </w:r>
      <w:r>
        <w:rPr>
          <w:sz w:val="16"/>
        </w:rPr>
        <w:tab/>
        <w:t>Methyl isocyanate</w:t>
      </w:r>
    </w:p>
    <w:p w14:paraId="2ABEB45C" w14:textId="77777777" w:rsidR="00000000" w:rsidRDefault="004D5B92">
      <w:pPr>
        <w:tabs>
          <w:tab w:val="left" w:pos="630"/>
        </w:tabs>
        <w:suppressAutoHyphens/>
        <w:ind w:left="756" w:hanging="756"/>
        <w:rPr>
          <w:sz w:val="16"/>
        </w:rPr>
      </w:pPr>
      <w:r>
        <w:rPr>
          <w:sz w:val="16"/>
        </w:rPr>
        <w:t>80626</w:t>
      </w:r>
      <w:r>
        <w:rPr>
          <w:sz w:val="16"/>
        </w:rPr>
        <w:tab/>
        <w:t>Methyl methacrylate</w:t>
      </w:r>
    </w:p>
    <w:p w14:paraId="711A065C" w14:textId="77777777" w:rsidR="00000000" w:rsidRDefault="004D5B92">
      <w:pPr>
        <w:tabs>
          <w:tab w:val="left" w:pos="630"/>
        </w:tabs>
        <w:suppressAutoHyphens/>
        <w:ind w:left="756" w:hanging="756"/>
        <w:rPr>
          <w:sz w:val="16"/>
        </w:rPr>
      </w:pPr>
      <w:r>
        <w:rPr>
          <w:sz w:val="16"/>
        </w:rPr>
        <w:t>1634044</w:t>
      </w:r>
      <w:r>
        <w:rPr>
          <w:sz w:val="16"/>
        </w:rPr>
        <w:tab/>
        <w:t>Methyl tert butyl ether</w:t>
      </w:r>
    </w:p>
    <w:p w14:paraId="0E72E891" w14:textId="77777777" w:rsidR="00000000" w:rsidRDefault="004D5B92">
      <w:pPr>
        <w:tabs>
          <w:tab w:val="left" w:pos="630"/>
        </w:tabs>
        <w:suppressAutoHyphens/>
        <w:ind w:left="756" w:hanging="756"/>
        <w:rPr>
          <w:sz w:val="16"/>
        </w:rPr>
      </w:pPr>
      <w:r>
        <w:rPr>
          <w:sz w:val="16"/>
        </w:rPr>
        <w:t>101144</w:t>
      </w:r>
      <w:r>
        <w:rPr>
          <w:sz w:val="16"/>
        </w:rPr>
        <w:tab/>
        <w:t>4,4-Methylene bis(2-chloroaniline)</w:t>
      </w:r>
    </w:p>
    <w:p w14:paraId="6950C0F0" w14:textId="77777777" w:rsidR="00000000" w:rsidRDefault="004D5B92">
      <w:pPr>
        <w:tabs>
          <w:tab w:val="left" w:pos="630"/>
        </w:tabs>
        <w:suppressAutoHyphens/>
        <w:ind w:left="756" w:hanging="756"/>
        <w:rPr>
          <w:sz w:val="16"/>
        </w:rPr>
      </w:pPr>
      <w:r>
        <w:rPr>
          <w:sz w:val="16"/>
        </w:rPr>
        <w:t>75092</w:t>
      </w:r>
      <w:r>
        <w:rPr>
          <w:sz w:val="16"/>
        </w:rPr>
        <w:tab/>
        <w:t>Methylene chloride (Dichloromethane)</w:t>
      </w:r>
    </w:p>
    <w:p w14:paraId="5A06B537" w14:textId="77777777" w:rsidR="00000000" w:rsidRDefault="004D5B92">
      <w:pPr>
        <w:tabs>
          <w:tab w:val="left" w:pos="630"/>
        </w:tabs>
        <w:suppressAutoHyphens/>
        <w:ind w:left="756" w:hanging="756"/>
        <w:rPr>
          <w:sz w:val="16"/>
        </w:rPr>
      </w:pPr>
      <w:r>
        <w:rPr>
          <w:sz w:val="16"/>
        </w:rPr>
        <w:t>101688</w:t>
      </w:r>
      <w:r>
        <w:rPr>
          <w:sz w:val="16"/>
        </w:rPr>
        <w:tab/>
        <w:t>Methylene diphenyl diisocyanate (MDI)</w:t>
      </w:r>
    </w:p>
    <w:p w14:paraId="4E62ECC0" w14:textId="77777777" w:rsidR="00000000" w:rsidRDefault="004D5B92">
      <w:pPr>
        <w:tabs>
          <w:tab w:val="left" w:pos="630"/>
        </w:tabs>
        <w:suppressAutoHyphens/>
        <w:ind w:left="756" w:hanging="756"/>
        <w:rPr>
          <w:sz w:val="16"/>
        </w:rPr>
      </w:pPr>
      <w:r>
        <w:rPr>
          <w:sz w:val="16"/>
        </w:rPr>
        <w:t>101779</w:t>
      </w:r>
      <w:r>
        <w:rPr>
          <w:sz w:val="16"/>
        </w:rPr>
        <w:tab/>
        <w:t>4,4-Methylenedianiline</w:t>
      </w:r>
    </w:p>
    <w:p w14:paraId="44215F8F" w14:textId="77777777" w:rsidR="00000000" w:rsidRDefault="004D5B92">
      <w:pPr>
        <w:tabs>
          <w:tab w:val="left" w:pos="630"/>
        </w:tabs>
        <w:suppressAutoHyphens/>
        <w:ind w:left="756" w:hanging="756"/>
        <w:rPr>
          <w:sz w:val="16"/>
        </w:rPr>
      </w:pPr>
      <w:r>
        <w:rPr>
          <w:sz w:val="16"/>
        </w:rPr>
        <w:t>91203</w:t>
      </w:r>
      <w:r>
        <w:rPr>
          <w:sz w:val="16"/>
        </w:rPr>
        <w:tab/>
        <w:t>Naphthalene</w:t>
      </w:r>
    </w:p>
    <w:p w14:paraId="4F5BDAAC" w14:textId="77777777" w:rsidR="00000000" w:rsidRDefault="004D5B92">
      <w:pPr>
        <w:tabs>
          <w:tab w:val="left" w:pos="630"/>
        </w:tabs>
        <w:suppressAutoHyphens/>
        <w:ind w:left="756" w:hanging="756"/>
        <w:rPr>
          <w:sz w:val="16"/>
        </w:rPr>
      </w:pPr>
      <w:r>
        <w:rPr>
          <w:sz w:val="16"/>
        </w:rPr>
        <w:t>98953</w:t>
      </w:r>
      <w:r>
        <w:rPr>
          <w:sz w:val="16"/>
        </w:rPr>
        <w:tab/>
        <w:t>Nitrobenzene</w:t>
      </w:r>
    </w:p>
    <w:p w14:paraId="11E0DDA4" w14:textId="77777777" w:rsidR="00000000" w:rsidRDefault="004D5B92">
      <w:pPr>
        <w:tabs>
          <w:tab w:val="left" w:pos="630"/>
        </w:tabs>
        <w:suppressAutoHyphens/>
        <w:ind w:left="756" w:hanging="756"/>
        <w:rPr>
          <w:sz w:val="16"/>
        </w:rPr>
      </w:pPr>
      <w:r>
        <w:rPr>
          <w:sz w:val="16"/>
        </w:rPr>
        <w:t>92933</w:t>
      </w:r>
      <w:r>
        <w:rPr>
          <w:sz w:val="16"/>
        </w:rPr>
        <w:tab/>
        <w:t>4-Nitrobiphenyl</w:t>
      </w:r>
    </w:p>
    <w:p w14:paraId="7AA3984B" w14:textId="77777777" w:rsidR="00000000" w:rsidRDefault="004D5B92">
      <w:pPr>
        <w:tabs>
          <w:tab w:val="left" w:pos="630"/>
        </w:tabs>
        <w:suppressAutoHyphens/>
        <w:ind w:left="756" w:hanging="756"/>
        <w:rPr>
          <w:sz w:val="16"/>
        </w:rPr>
      </w:pPr>
      <w:r>
        <w:rPr>
          <w:sz w:val="16"/>
        </w:rPr>
        <w:t>100027</w:t>
      </w:r>
      <w:r>
        <w:rPr>
          <w:sz w:val="16"/>
        </w:rPr>
        <w:tab/>
        <w:t>4-Nitrophenol</w:t>
      </w:r>
    </w:p>
    <w:p w14:paraId="71166C87" w14:textId="77777777" w:rsidR="00000000" w:rsidRDefault="004D5B92">
      <w:pPr>
        <w:tabs>
          <w:tab w:val="left" w:pos="630"/>
        </w:tabs>
        <w:suppressAutoHyphens/>
        <w:ind w:left="756" w:hanging="756"/>
        <w:rPr>
          <w:sz w:val="16"/>
        </w:rPr>
      </w:pPr>
      <w:r>
        <w:rPr>
          <w:sz w:val="16"/>
        </w:rPr>
        <w:t>79469</w:t>
      </w:r>
      <w:r>
        <w:rPr>
          <w:sz w:val="16"/>
        </w:rPr>
        <w:tab/>
        <w:t>2-Nitropropane</w:t>
      </w:r>
    </w:p>
    <w:p w14:paraId="044E7DD8" w14:textId="77777777" w:rsidR="00000000" w:rsidRDefault="004D5B92">
      <w:pPr>
        <w:tabs>
          <w:tab w:val="left" w:pos="630"/>
        </w:tabs>
        <w:suppressAutoHyphens/>
        <w:ind w:left="756" w:hanging="756"/>
        <w:rPr>
          <w:sz w:val="16"/>
        </w:rPr>
      </w:pPr>
      <w:r>
        <w:rPr>
          <w:sz w:val="16"/>
        </w:rPr>
        <w:t>684935</w:t>
      </w:r>
      <w:r>
        <w:rPr>
          <w:sz w:val="16"/>
        </w:rPr>
        <w:tab/>
        <w:t>N-Nitroso-N-methylurea</w:t>
      </w:r>
    </w:p>
    <w:p w14:paraId="523E7241" w14:textId="77777777" w:rsidR="00000000" w:rsidRDefault="004D5B92">
      <w:pPr>
        <w:tabs>
          <w:tab w:val="left" w:pos="630"/>
        </w:tabs>
        <w:suppressAutoHyphens/>
        <w:ind w:left="756" w:hanging="756"/>
        <w:rPr>
          <w:sz w:val="16"/>
        </w:rPr>
      </w:pPr>
      <w:r>
        <w:rPr>
          <w:sz w:val="16"/>
        </w:rPr>
        <w:t>62759</w:t>
      </w:r>
      <w:r>
        <w:rPr>
          <w:sz w:val="16"/>
        </w:rPr>
        <w:tab/>
        <w:t>N-Nitrosodimethylamine</w:t>
      </w:r>
    </w:p>
    <w:p w14:paraId="40B1F697" w14:textId="77777777" w:rsidR="00000000" w:rsidRDefault="004D5B92">
      <w:pPr>
        <w:tabs>
          <w:tab w:val="left" w:pos="630"/>
        </w:tabs>
        <w:suppressAutoHyphens/>
        <w:ind w:left="756" w:hanging="756"/>
        <w:rPr>
          <w:sz w:val="16"/>
        </w:rPr>
      </w:pPr>
      <w:r>
        <w:rPr>
          <w:sz w:val="16"/>
        </w:rPr>
        <w:t>59892</w:t>
      </w:r>
      <w:r>
        <w:rPr>
          <w:sz w:val="16"/>
        </w:rPr>
        <w:tab/>
        <w:t>N-Nitrosomorpholine</w:t>
      </w:r>
    </w:p>
    <w:p w14:paraId="064DC392" w14:textId="77777777" w:rsidR="00000000" w:rsidRDefault="004D5B92">
      <w:pPr>
        <w:tabs>
          <w:tab w:val="left" w:pos="630"/>
        </w:tabs>
        <w:suppressAutoHyphens/>
        <w:ind w:left="756" w:hanging="756"/>
        <w:rPr>
          <w:sz w:val="16"/>
        </w:rPr>
      </w:pPr>
      <w:r>
        <w:rPr>
          <w:sz w:val="16"/>
        </w:rPr>
        <w:t>56382</w:t>
      </w:r>
      <w:r>
        <w:rPr>
          <w:sz w:val="16"/>
        </w:rPr>
        <w:tab/>
        <w:t>Parathion</w:t>
      </w:r>
    </w:p>
    <w:p w14:paraId="70545ACE" w14:textId="77777777" w:rsidR="00000000" w:rsidRDefault="004D5B92">
      <w:pPr>
        <w:tabs>
          <w:tab w:val="left" w:pos="630"/>
        </w:tabs>
        <w:suppressAutoHyphens/>
        <w:ind w:left="756" w:hanging="756"/>
        <w:rPr>
          <w:spacing w:val="-4"/>
          <w:sz w:val="16"/>
        </w:rPr>
      </w:pPr>
      <w:r>
        <w:rPr>
          <w:sz w:val="16"/>
        </w:rPr>
        <w:t>82688</w:t>
      </w:r>
      <w:r>
        <w:rPr>
          <w:sz w:val="16"/>
        </w:rPr>
        <w:tab/>
      </w:r>
      <w:r>
        <w:rPr>
          <w:spacing w:val="-4"/>
          <w:sz w:val="16"/>
        </w:rPr>
        <w:t>Pentachloronitrobenzene (Quintobenzene)</w:t>
      </w:r>
    </w:p>
    <w:p w14:paraId="6F2C7576" w14:textId="77777777" w:rsidR="00000000" w:rsidRDefault="004D5B92">
      <w:pPr>
        <w:tabs>
          <w:tab w:val="left" w:pos="630"/>
        </w:tabs>
        <w:suppressAutoHyphens/>
        <w:ind w:left="756" w:hanging="756"/>
        <w:rPr>
          <w:sz w:val="16"/>
        </w:rPr>
      </w:pPr>
      <w:r>
        <w:rPr>
          <w:sz w:val="16"/>
        </w:rPr>
        <w:t>87865</w:t>
      </w:r>
      <w:r>
        <w:rPr>
          <w:sz w:val="16"/>
        </w:rPr>
        <w:tab/>
        <w:t>Pentachlorophenol</w:t>
      </w:r>
    </w:p>
    <w:p w14:paraId="17A32DF9" w14:textId="77777777" w:rsidR="00000000" w:rsidRDefault="004D5B92">
      <w:pPr>
        <w:tabs>
          <w:tab w:val="left" w:pos="630"/>
        </w:tabs>
        <w:suppressAutoHyphens/>
        <w:ind w:left="756" w:hanging="756"/>
        <w:rPr>
          <w:sz w:val="16"/>
        </w:rPr>
      </w:pPr>
      <w:r>
        <w:rPr>
          <w:sz w:val="16"/>
        </w:rPr>
        <w:t>108952</w:t>
      </w:r>
      <w:r>
        <w:rPr>
          <w:sz w:val="16"/>
        </w:rPr>
        <w:tab/>
        <w:t>Phenol</w:t>
      </w:r>
    </w:p>
    <w:p w14:paraId="6A2777E8" w14:textId="77777777" w:rsidR="00000000" w:rsidRDefault="004D5B92">
      <w:pPr>
        <w:tabs>
          <w:tab w:val="left" w:pos="630"/>
        </w:tabs>
        <w:suppressAutoHyphens/>
        <w:ind w:left="756" w:hanging="756"/>
        <w:rPr>
          <w:sz w:val="16"/>
        </w:rPr>
      </w:pPr>
      <w:r>
        <w:rPr>
          <w:sz w:val="16"/>
        </w:rPr>
        <w:t>106503</w:t>
      </w:r>
      <w:r>
        <w:rPr>
          <w:sz w:val="16"/>
        </w:rPr>
        <w:tab/>
        <w:t>p-Phenylenediamine</w:t>
      </w:r>
    </w:p>
    <w:p w14:paraId="072FDFF1" w14:textId="77777777" w:rsidR="00000000" w:rsidRDefault="004D5B92">
      <w:pPr>
        <w:tabs>
          <w:tab w:val="left" w:pos="630"/>
        </w:tabs>
        <w:suppressAutoHyphens/>
        <w:ind w:left="756" w:hanging="756"/>
        <w:rPr>
          <w:sz w:val="16"/>
        </w:rPr>
      </w:pPr>
      <w:r>
        <w:rPr>
          <w:sz w:val="16"/>
        </w:rPr>
        <w:t>75445</w:t>
      </w:r>
      <w:r>
        <w:rPr>
          <w:sz w:val="16"/>
        </w:rPr>
        <w:tab/>
        <w:t>Phosgene</w:t>
      </w:r>
    </w:p>
    <w:p w14:paraId="52AEE02A" w14:textId="77777777" w:rsidR="00000000" w:rsidRDefault="004D5B92">
      <w:pPr>
        <w:tabs>
          <w:tab w:val="left" w:pos="630"/>
        </w:tabs>
        <w:suppressAutoHyphens/>
        <w:ind w:left="756" w:hanging="756"/>
        <w:rPr>
          <w:sz w:val="16"/>
        </w:rPr>
      </w:pPr>
      <w:r>
        <w:rPr>
          <w:sz w:val="16"/>
        </w:rPr>
        <w:t>7803512</w:t>
      </w:r>
      <w:r>
        <w:rPr>
          <w:sz w:val="16"/>
        </w:rPr>
        <w:tab/>
        <w:t>Phosphine</w:t>
      </w:r>
    </w:p>
    <w:p w14:paraId="19DA8D44" w14:textId="77777777" w:rsidR="00000000" w:rsidRDefault="004D5B92">
      <w:pPr>
        <w:tabs>
          <w:tab w:val="left" w:pos="630"/>
        </w:tabs>
        <w:suppressAutoHyphens/>
        <w:ind w:left="756" w:hanging="756"/>
        <w:rPr>
          <w:sz w:val="16"/>
        </w:rPr>
      </w:pPr>
      <w:r>
        <w:rPr>
          <w:sz w:val="16"/>
        </w:rPr>
        <w:t>7723140</w:t>
      </w:r>
      <w:r>
        <w:rPr>
          <w:sz w:val="16"/>
        </w:rPr>
        <w:tab/>
        <w:t>Phosphorus</w:t>
      </w:r>
    </w:p>
    <w:p w14:paraId="706A33A8" w14:textId="77777777" w:rsidR="00000000" w:rsidRDefault="004D5B92">
      <w:pPr>
        <w:tabs>
          <w:tab w:val="left" w:pos="630"/>
        </w:tabs>
        <w:suppressAutoHyphens/>
        <w:ind w:left="756" w:hanging="756"/>
        <w:rPr>
          <w:sz w:val="16"/>
        </w:rPr>
      </w:pPr>
      <w:r>
        <w:rPr>
          <w:sz w:val="16"/>
        </w:rPr>
        <w:t>85449</w:t>
      </w:r>
      <w:r>
        <w:rPr>
          <w:sz w:val="16"/>
        </w:rPr>
        <w:tab/>
        <w:t>Phthalic anhydride</w:t>
      </w:r>
    </w:p>
    <w:p w14:paraId="354C9896" w14:textId="77777777" w:rsidR="00000000" w:rsidRDefault="004D5B92">
      <w:pPr>
        <w:tabs>
          <w:tab w:val="left" w:pos="630"/>
        </w:tabs>
        <w:suppressAutoHyphens/>
        <w:ind w:left="756" w:hanging="756"/>
        <w:rPr>
          <w:sz w:val="16"/>
        </w:rPr>
      </w:pPr>
      <w:r>
        <w:rPr>
          <w:sz w:val="16"/>
        </w:rPr>
        <w:t>1336363</w:t>
      </w:r>
      <w:r>
        <w:rPr>
          <w:sz w:val="16"/>
        </w:rPr>
        <w:tab/>
        <w:t>Polychlorinated biphenyls (Aroclors)</w:t>
      </w:r>
    </w:p>
    <w:p w14:paraId="56868357" w14:textId="77777777" w:rsidR="00000000" w:rsidRDefault="004D5B92">
      <w:pPr>
        <w:tabs>
          <w:tab w:val="left" w:pos="630"/>
        </w:tabs>
        <w:suppressAutoHyphens/>
        <w:ind w:left="756" w:hanging="756"/>
        <w:rPr>
          <w:sz w:val="16"/>
        </w:rPr>
      </w:pPr>
      <w:r>
        <w:rPr>
          <w:sz w:val="16"/>
        </w:rPr>
        <w:t>1120714</w:t>
      </w:r>
      <w:r>
        <w:rPr>
          <w:sz w:val="16"/>
        </w:rPr>
        <w:tab/>
        <w:t>1,3-Propane sultone</w:t>
      </w:r>
    </w:p>
    <w:p w14:paraId="01697A13" w14:textId="77777777" w:rsidR="00000000" w:rsidRDefault="004D5B92">
      <w:pPr>
        <w:tabs>
          <w:tab w:val="left" w:pos="630"/>
        </w:tabs>
        <w:suppressAutoHyphens/>
        <w:ind w:left="756" w:hanging="756"/>
        <w:rPr>
          <w:sz w:val="16"/>
        </w:rPr>
      </w:pPr>
      <w:r>
        <w:rPr>
          <w:sz w:val="16"/>
        </w:rPr>
        <w:t>57578</w:t>
      </w:r>
      <w:r>
        <w:rPr>
          <w:sz w:val="16"/>
        </w:rPr>
        <w:tab/>
        <w:t>beta-Propiolactone</w:t>
      </w:r>
    </w:p>
    <w:p w14:paraId="467CD9BC" w14:textId="77777777" w:rsidR="00000000" w:rsidRDefault="004D5B92">
      <w:pPr>
        <w:tabs>
          <w:tab w:val="left" w:pos="630"/>
        </w:tabs>
        <w:suppressAutoHyphens/>
        <w:ind w:left="756" w:hanging="756"/>
        <w:rPr>
          <w:sz w:val="16"/>
        </w:rPr>
      </w:pPr>
      <w:r>
        <w:rPr>
          <w:sz w:val="16"/>
        </w:rPr>
        <w:t>123386</w:t>
      </w:r>
      <w:r>
        <w:rPr>
          <w:sz w:val="16"/>
        </w:rPr>
        <w:tab/>
        <w:t>Propionaldehyde</w:t>
      </w:r>
    </w:p>
    <w:p w14:paraId="3EB9C8EE" w14:textId="77777777" w:rsidR="00000000" w:rsidRDefault="004D5B92">
      <w:pPr>
        <w:tabs>
          <w:tab w:val="left" w:pos="630"/>
        </w:tabs>
        <w:suppressAutoHyphens/>
        <w:ind w:left="756" w:hanging="756"/>
        <w:rPr>
          <w:sz w:val="16"/>
        </w:rPr>
      </w:pPr>
      <w:r>
        <w:rPr>
          <w:sz w:val="16"/>
        </w:rPr>
        <w:t>114261</w:t>
      </w:r>
      <w:r>
        <w:rPr>
          <w:sz w:val="16"/>
        </w:rPr>
        <w:tab/>
        <w:t>Propoxur (Baygon)</w:t>
      </w:r>
    </w:p>
    <w:p w14:paraId="785E2A46" w14:textId="77777777" w:rsidR="00000000" w:rsidRDefault="004D5B92">
      <w:pPr>
        <w:tabs>
          <w:tab w:val="left" w:pos="630"/>
        </w:tabs>
        <w:suppressAutoHyphens/>
        <w:ind w:left="756" w:hanging="756"/>
        <w:rPr>
          <w:spacing w:val="-4"/>
          <w:sz w:val="16"/>
        </w:rPr>
      </w:pPr>
      <w:r>
        <w:rPr>
          <w:sz w:val="16"/>
        </w:rPr>
        <w:t>78875</w:t>
      </w:r>
      <w:r>
        <w:rPr>
          <w:sz w:val="16"/>
        </w:rPr>
        <w:tab/>
      </w:r>
      <w:r>
        <w:rPr>
          <w:spacing w:val="-4"/>
          <w:sz w:val="16"/>
        </w:rPr>
        <w:t>Propylene dichloride (1,2-Dichloropropane)</w:t>
      </w:r>
    </w:p>
    <w:p w14:paraId="4F88BB23" w14:textId="77777777" w:rsidR="00000000" w:rsidRDefault="004D5B92">
      <w:pPr>
        <w:tabs>
          <w:tab w:val="left" w:pos="630"/>
        </w:tabs>
        <w:suppressAutoHyphens/>
        <w:ind w:left="756" w:hanging="756"/>
        <w:rPr>
          <w:sz w:val="16"/>
        </w:rPr>
      </w:pPr>
      <w:r>
        <w:rPr>
          <w:sz w:val="16"/>
        </w:rPr>
        <w:t>75569</w:t>
      </w:r>
      <w:r>
        <w:rPr>
          <w:sz w:val="16"/>
        </w:rPr>
        <w:tab/>
        <w:t>Propylene oxide</w:t>
      </w:r>
    </w:p>
    <w:p w14:paraId="4B80035C" w14:textId="77777777" w:rsidR="00000000" w:rsidRDefault="004D5B92">
      <w:pPr>
        <w:tabs>
          <w:tab w:val="left" w:pos="630"/>
        </w:tabs>
        <w:suppressAutoHyphens/>
        <w:ind w:left="756" w:hanging="756"/>
        <w:rPr>
          <w:sz w:val="16"/>
        </w:rPr>
      </w:pPr>
      <w:r>
        <w:rPr>
          <w:sz w:val="16"/>
        </w:rPr>
        <w:t>75558</w:t>
      </w:r>
      <w:r>
        <w:rPr>
          <w:sz w:val="16"/>
        </w:rPr>
        <w:tab/>
        <w:t>1,2-Propylenimine (2-Methyl aziri-dine)</w:t>
      </w:r>
    </w:p>
    <w:p w14:paraId="090DAB81" w14:textId="77777777" w:rsidR="00000000" w:rsidRDefault="004D5B92">
      <w:pPr>
        <w:tabs>
          <w:tab w:val="left" w:pos="630"/>
        </w:tabs>
        <w:suppressAutoHyphens/>
        <w:ind w:left="756" w:hanging="756"/>
        <w:rPr>
          <w:sz w:val="16"/>
        </w:rPr>
      </w:pPr>
      <w:r>
        <w:rPr>
          <w:sz w:val="16"/>
        </w:rPr>
        <w:t>91225</w:t>
      </w:r>
      <w:r>
        <w:rPr>
          <w:sz w:val="16"/>
        </w:rPr>
        <w:tab/>
        <w:t>Quinoline</w:t>
      </w:r>
    </w:p>
    <w:p w14:paraId="6C79277D" w14:textId="77777777" w:rsidR="00000000" w:rsidRDefault="004D5B92">
      <w:pPr>
        <w:tabs>
          <w:tab w:val="left" w:pos="630"/>
        </w:tabs>
        <w:suppressAutoHyphens/>
        <w:ind w:left="756" w:hanging="756"/>
        <w:rPr>
          <w:sz w:val="16"/>
        </w:rPr>
      </w:pPr>
      <w:r>
        <w:rPr>
          <w:sz w:val="16"/>
        </w:rPr>
        <w:t>106514</w:t>
      </w:r>
      <w:r>
        <w:rPr>
          <w:sz w:val="16"/>
        </w:rPr>
        <w:tab/>
        <w:t>Quinone</w:t>
      </w:r>
    </w:p>
    <w:p w14:paraId="7EECC604" w14:textId="77777777" w:rsidR="00000000" w:rsidRDefault="004D5B92">
      <w:pPr>
        <w:tabs>
          <w:tab w:val="left" w:pos="630"/>
        </w:tabs>
        <w:suppressAutoHyphens/>
        <w:ind w:left="756" w:hanging="756"/>
        <w:rPr>
          <w:sz w:val="16"/>
        </w:rPr>
      </w:pPr>
      <w:r>
        <w:rPr>
          <w:sz w:val="16"/>
        </w:rPr>
        <w:t>100425</w:t>
      </w:r>
      <w:r>
        <w:rPr>
          <w:sz w:val="16"/>
        </w:rPr>
        <w:tab/>
        <w:t>Styrene</w:t>
      </w:r>
    </w:p>
    <w:p w14:paraId="5C757EF6" w14:textId="77777777" w:rsidR="00000000" w:rsidRDefault="004D5B92">
      <w:pPr>
        <w:tabs>
          <w:tab w:val="left" w:pos="630"/>
        </w:tabs>
        <w:suppressAutoHyphens/>
        <w:ind w:left="756" w:hanging="756"/>
        <w:rPr>
          <w:sz w:val="16"/>
        </w:rPr>
      </w:pPr>
      <w:r>
        <w:rPr>
          <w:sz w:val="16"/>
        </w:rPr>
        <w:t>96093</w:t>
      </w:r>
      <w:r>
        <w:rPr>
          <w:sz w:val="16"/>
        </w:rPr>
        <w:tab/>
        <w:t>Styrene oxide</w:t>
      </w:r>
    </w:p>
    <w:p w14:paraId="229498C8" w14:textId="77777777" w:rsidR="00000000" w:rsidRDefault="004D5B92">
      <w:pPr>
        <w:tabs>
          <w:tab w:val="left" w:pos="630"/>
        </w:tabs>
        <w:suppressAutoHyphens/>
        <w:ind w:left="756" w:hanging="756"/>
        <w:rPr>
          <w:sz w:val="16"/>
        </w:rPr>
      </w:pPr>
      <w:r>
        <w:rPr>
          <w:sz w:val="16"/>
        </w:rPr>
        <w:t>1746016</w:t>
      </w:r>
      <w:r>
        <w:rPr>
          <w:sz w:val="16"/>
        </w:rPr>
        <w:tab/>
        <w:t>2,3,7,8-Tetrachlorodi-benzo-p-dioxin</w:t>
      </w:r>
    </w:p>
    <w:p w14:paraId="39B5FC56" w14:textId="77777777" w:rsidR="00000000" w:rsidRDefault="004D5B92">
      <w:pPr>
        <w:tabs>
          <w:tab w:val="left" w:pos="630"/>
        </w:tabs>
        <w:suppressAutoHyphens/>
        <w:ind w:left="756" w:hanging="756"/>
        <w:rPr>
          <w:sz w:val="16"/>
        </w:rPr>
      </w:pPr>
      <w:r>
        <w:rPr>
          <w:sz w:val="16"/>
        </w:rPr>
        <w:t>79345</w:t>
      </w:r>
      <w:r>
        <w:rPr>
          <w:sz w:val="16"/>
        </w:rPr>
        <w:tab/>
        <w:t>1,1,2,2-Tetrachloroethane</w:t>
      </w:r>
    </w:p>
    <w:p w14:paraId="159E3441" w14:textId="77777777" w:rsidR="00000000" w:rsidRDefault="004D5B92">
      <w:pPr>
        <w:tabs>
          <w:tab w:val="left" w:pos="630"/>
        </w:tabs>
        <w:suppressAutoHyphens/>
        <w:ind w:left="756" w:hanging="756"/>
        <w:rPr>
          <w:sz w:val="16"/>
        </w:rPr>
      </w:pPr>
      <w:r>
        <w:rPr>
          <w:sz w:val="16"/>
        </w:rPr>
        <w:t>127184</w:t>
      </w:r>
      <w:r>
        <w:rPr>
          <w:sz w:val="16"/>
        </w:rPr>
        <w:tab/>
        <w:t>Tetrachloroethylene (Perchloroethylene)</w:t>
      </w:r>
    </w:p>
    <w:p w14:paraId="71476040" w14:textId="77777777" w:rsidR="00000000" w:rsidRDefault="004D5B92">
      <w:pPr>
        <w:tabs>
          <w:tab w:val="left" w:pos="630"/>
        </w:tabs>
        <w:suppressAutoHyphens/>
        <w:ind w:left="756" w:hanging="756"/>
        <w:rPr>
          <w:sz w:val="16"/>
        </w:rPr>
      </w:pPr>
      <w:r>
        <w:rPr>
          <w:sz w:val="16"/>
        </w:rPr>
        <w:t>7550450</w:t>
      </w:r>
      <w:r>
        <w:rPr>
          <w:sz w:val="16"/>
        </w:rPr>
        <w:tab/>
        <w:t>Titanium tetra</w:t>
      </w:r>
      <w:r>
        <w:rPr>
          <w:sz w:val="16"/>
        </w:rPr>
        <w:t>chloride</w:t>
      </w:r>
    </w:p>
    <w:p w14:paraId="5A4471C2" w14:textId="77777777" w:rsidR="00000000" w:rsidRDefault="004D5B92">
      <w:pPr>
        <w:tabs>
          <w:tab w:val="left" w:pos="630"/>
        </w:tabs>
        <w:suppressAutoHyphens/>
        <w:ind w:left="756" w:hanging="756"/>
        <w:rPr>
          <w:sz w:val="16"/>
        </w:rPr>
      </w:pPr>
      <w:r>
        <w:rPr>
          <w:sz w:val="16"/>
        </w:rPr>
        <w:t>108883</w:t>
      </w:r>
      <w:r>
        <w:rPr>
          <w:sz w:val="16"/>
        </w:rPr>
        <w:tab/>
        <w:t>Toluene</w:t>
      </w:r>
    </w:p>
    <w:p w14:paraId="0ECCF8B8" w14:textId="77777777" w:rsidR="00000000" w:rsidRDefault="004D5B92">
      <w:pPr>
        <w:tabs>
          <w:tab w:val="left" w:pos="630"/>
        </w:tabs>
        <w:suppressAutoHyphens/>
        <w:ind w:left="756" w:hanging="756"/>
        <w:rPr>
          <w:sz w:val="16"/>
        </w:rPr>
      </w:pPr>
      <w:r>
        <w:rPr>
          <w:sz w:val="16"/>
        </w:rPr>
        <w:t>95807</w:t>
      </w:r>
      <w:r>
        <w:rPr>
          <w:sz w:val="16"/>
        </w:rPr>
        <w:tab/>
        <w:t>2,4-Toluene diamine</w:t>
      </w:r>
    </w:p>
    <w:p w14:paraId="686E6B21" w14:textId="77777777" w:rsidR="00000000" w:rsidRDefault="004D5B92">
      <w:pPr>
        <w:tabs>
          <w:tab w:val="left" w:pos="630"/>
        </w:tabs>
        <w:suppressAutoHyphens/>
        <w:ind w:left="756" w:hanging="756"/>
        <w:rPr>
          <w:sz w:val="16"/>
        </w:rPr>
      </w:pPr>
      <w:r>
        <w:rPr>
          <w:sz w:val="16"/>
        </w:rPr>
        <w:t>584849</w:t>
      </w:r>
      <w:r>
        <w:rPr>
          <w:sz w:val="16"/>
        </w:rPr>
        <w:tab/>
        <w:t>2,4-Toluene diisocyanate</w:t>
      </w:r>
    </w:p>
    <w:p w14:paraId="6F10CB58" w14:textId="77777777" w:rsidR="00000000" w:rsidRDefault="004D5B92">
      <w:pPr>
        <w:tabs>
          <w:tab w:val="left" w:pos="630"/>
        </w:tabs>
        <w:suppressAutoHyphens/>
        <w:ind w:left="756" w:hanging="756"/>
        <w:rPr>
          <w:sz w:val="16"/>
        </w:rPr>
      </w:pPr>
      <w:r>
        <w:rPr>
          <w:sz w:val="16"/>
        </w:rPr>
        <w:t>95534</w:t>
      </w:r>
      <w:r>
        <w:rPr>
          <w:sz w:val="16"/>
        </w:rPr>
        <w:tab/>
        <w:t>o-Toluidine</w:t>
      </w:r>
    </w:p>
    <w:p w14:paraId="7255E08F" w14:textId="77777777" w:rsidR="00000000" w:rsidRDefault="004D5B92">
      <w:pPr>
        <w:tabs>
          <w:tab w:val="left" w:pos="630"/>
        </w:tabs>
        <w:suppressAutoHyphens/>
        <w:ind w:left="756" w:hanging="756"/>
        <w:rPr>
          <w:sz w:val="16"/>
        </w:rPr>
      </w:pPr>
      <w:r>
        <w:rPr>
          <w:sz w:val="16"/>
        </w:rPr>
        <w:t>8001352</w:t>
      </w:r>
      <w:r>
        <w:rPr>
          <w:sz w:val="16"/>
        </w:rPr>
        <w:tab/>
        <w:t>Toxaphene (chlorinated camphene)</w:t>
      </w:r>
    </w:p>
    <w:p w14:paraId="6394B5DF" w14:textId="77777777" w:rsidR="00000000" w:rsidRDefault="004D5B92">
      <w:pPr>
        <w:tabs>
          <w:tab w:val="left" w:pos="630"/>
        </w:tabs>
        <w:suppressAutoHyphens/>
        <w:ind w:left="756" w:hanging="756"/>
        <w:rPr>
          <w:sz w:val="16"/>
        </w:rPr>
      </w:pPr>
      <w:r>
        <w:rPr>
          <w:sz w:val="16"/>
        </w:rPr>
        <w:t>120821</w:t>
      </w:r>
      <w:r>
        <w:rPr>
          <w:sz w:val="16"/>
        </w:rPr>
        <w:tab/>
        <w:t>1,2,4-Trichlorobenzene</w:t>
      </w:r>
    </w:p>
    <w:p w14:paraId="5B1229D1" w14:textId="77777777" w:rsidR="00000000" w:rsidRDefault="004D5B92">
      <w:pPr>
        <w:tabs>
          <w:tab w:val="left" w:pos="630"/>
        </w:tabs>
        <w:suppressAutoHyphens/>
        <w:ind w:left="756" w:hanging="756"/>
        <w:rPr>
          <w:sz w:val="16"/>
        </w:rPr>
      </w:pPr>
      <w:r>
        <w:rPr>
          <w:sz w:val="16"/>
        </w:rPr>
        <w:t>79005</w:t>
      </w:r>
      <w:r>
        <w:rPr>
          <w:sz w:val="16"/>
        </w:rPr>
        <w:tab/>
        <w:t>1,1,2-Trichloroethane</w:t>
      </w:r>
    </w:p>
    <w:p w14:paraId="62DB0FCA" w14:textId="77777777" w:rsidR="00000000" w:rsidRDefault="004D5B92">
      <w:pPr>
        <w:tabs>
          <w:tab w:val="left" w:pos="630"/>
        </w:tabs>
        <w:suppressAutoHyphens/>
        <w:ind w:left="756" w:hanging="756"/>
        <w:rPr>
          <w:sz w:val="16"/>
        </w:rPr>
      </w:pPr>
      <w:r>
        <w:rPr>
          <w:sz w:val="16"/>
        </w:rPr>
        <w:t>79016</w:t>
      </w:r>
      <w:r>
        <w:rPr>
          <w:sz w:val="16"/>
        </w:rPr>
        <w:tab/>
        <w:t>Trichloroethylene</w:t>
      </w:r>
    </w:p>
    <w:p w14:paraId="08F9A28F" w14:textId="77777777" w:rsidR="00000000" w:rsidRDefault="004D5B92">
      <w:pPr>
        <w:tabs>
          <w:tab w:val="left" w:pos="630"/>
        </w:tabs>
        <w:suppressAutoHyphens/>
        <w:ind w:left="756" w:hanging="756"/>
        <w:rPr>
          <w:sz w:val="16"/>
        </w:rPr>
      </w:pPr>
      <w:r>
        <w:rPr>
          <w:sz w:val="16"/>
        </w:rPr>
        <w:t>95954</w:t>
      </w:r>
      <w:r>
        <w:rPr>
          <w:sz w:val="16"/>
        </w:rPr>
        <w:tab/>
        <w:t>2,4,5-Trichlorophenol</w:t>
      </w:r>
    </w:p>
    <w:p w14:paraId="6BDE0A2F" w14:textId="77777777" w:rsidR="00000000" w:rsidRDefault="004D5B92">
      <w:pPr>
        <w:tabs>
          <w:tab w:val="left" w:pos="630"/>
        </w:tabs>
        <w:suppressAutoHyphens/>
        <w:ind w:left="756" w:hanging="756"/>
        <w:rPr>
          <w:sz w:val="16"/>
        </w:rPr>
      </w:pPr>
      <w:r>
        <w:rPr>
          <w:sz w:val="16"/>
        </w:rPr>
        <w:t>88062</w:t>
      </w:r>
      <w:r>
        <w:rPr>
          <w:sz w:val="16"/>
        </w:rPr>
        <w:tab/>
        <w:t>2,4,6-Trichlorophenol</w:t>
      </w:r>
    </w:p>
    <w:p w14:paraId="40399CCB" w14:textId="77777777" w:rsidR="00000000" w:rsidRDefault="004D5B92">
      <w:pPr>
        <w:tabs>
          <w:tab w:val="left" w:pos="630"/>
        </w:tabs>
        <w:suppressAutoHyphens/>
        <w:ind w:left="756" w:hanging="756"/>
        <w:rPr>
          <w:sz w:val="16"/>
        </w:rPr>
      </w:pPr>
      <w:r>
        <w:rPr>
          <w:sz w:val="16"/>
        </w:rPr>
        <w:t>121448</w:t>
      </w:r>
      <w:r>
        <w:rPr>
          <w:sz w:val="16"/>
        </w:rPr>
        <w:tab/>
        <w:t>Triethylamine</w:t>
      </w:r>
    </w:p>
    <w:p w14:paraId="7D40EAFD" w14:textId="77777777" w:rsidR="00000000" w:rsidRDefault="004D5B92">
      <w:pPr>
        <w:tabs>
          <w:tab w:val="left" w:pos="630"/>
        </w:tabs>
        <w:suppressAutoHyphens/>
        <w:ind w:left="756" w:hanging="756"/>
        <w:rPr>
          <w:sz w:val="16"/>
        </w:rPr>
      </w:pPr>
      <w:r>
        <w:rPr>
          <w:sz w:val="16"/>
        </w:rPr>
        <w:t>1582098</w:t>
      </w:r>
      <w:r>
        <w:rPr>
          <w:sz w:val="16"/>
        </w:rPr>
        <w:tab/>
        <w:t>Trifluralin</w:t>
      </w:r>
    </w:p>
    <w:p w14:paraId="3E83E48C" w14:textId="77777777" w:rsidR="00000000" w:rsidRDefault="004D5B92">
      <w:pPr>
        <w:tabs>
          <w:tab w:val="left" w:pos="630"/>
        </w:tabs>
        <w:suppressAutoHyphens/>
        <w:ind w:left="756" w:hanging="756"/>
        <w:rPr>
          <w:sz w:val="16"/>
        </w:rPr>
      </w:pPr>
      <w:r>
        <w:rPr>
          <w:sz w:val="16"/>
        </w:rPr>
        <w:t>540841</w:t>
      </w:r>
      <w:r>
        <w:rPr>
          <w:sz w:val="16"/>
        </w:rPr>
        <w:tab/>
        <w:t>2,2,4-Trimethylpentane</w:t>
      </w:r>
    </w:p>
    <w:p w14:paraId="64E3936B" w14:textId="77777777" w:rsidR="00000000" w:rsidRDefault="004D5B92">
      <w:pPr>
        <w:tabs>
          <w:tab w:val="left" w:pos="630"/>
        </w:tabs>
        <w:suppressAutoHyphens/>
        <w:ind w:left="756" w:hanging="756"/>
        <w:rPr>
          <w:sz w:val="16"/>
        </w:rPr>
      </w:pPr>
      <w:r>
        <w:rPr>
          <w:sz w:val="16"/>
        </w:rPr>
        <w:t>108054</w:t>
      </w:r>
      <w:r>
        <w:rPr>
          <w:sz w:val="16"/>
        </w:rPr>
        <w:tab/>
        <w:t>Vinyl acetate</w:t>
      </w:r>
    </w:p>
    <w:p w14:paraId="099B516E" w14:textId="77777777" w:rsidR="00000000" w:rsidRDefault="004D5B92">
      <w:pPr>
        <w:tabs>
          <w:tab w:val="left" w:pos="630"/>
        </w:tabs>
        <w:suppressAutoHyphens/>
        <w:ind w:left="756" w:hanging="756"/>
        <w:rPr>
          <w:sz w:val="16"/>
        </w:rPr>
      </w:pPr>
      <w:r>
        <w:rPr>
          <w:sz w:val="16"/>
        </w:rPr>
        <w:t>593602</w:t>
      </w:r>
      <w:r>
        <w:rPr>
          <w:sz w:val="16"/>
        </w:rPr>
        <w:tab/>
        <w:t>Vinyl bromide</w:t>
      </w:r>
    </w:p>
    <w:p w14:paraId="268FAF78" w14:textId="77777777" w:rsidR="00000000" w:rsidRDefault="004D5B92">
      <w:pPr>
        <w:tabs>
          <w:tab w:val="left" w:pos="630"/>
        </w:tabs>
        <w:suppressAutoHyphens/>
        <w:ind w:left="756" w:hanging="756"/>
        <w:rPr>
          <w:sz w:val="16"/>
        </w:rPr>
      </w:pPr>
      <w:r>
        <w:rPr>
          <w:sz w:val="16"/>
        </w:rPr>
        <w:t>75014</w:t>
      </w:r>
      <w:r>
        <w:rPr>
          <w:sz w:val="16"/>
        </w:rPr>
        <w:tab/>
        <w:t>Vinyl chloride</w:t>
      </w:r>
    </w:p>
    <w:p w14:paraId="714B6582" w14:textId="77777777" w:rsidR="00000000" w:rsidRDefault="004D5B92">
      <w:pPr>
        <w:tabs>
          <w:tab w:val="left" w:pos="630"/>
        </w:tabs>
        <w:suppressAutoHyphens/>
        <w:ind w:left="756" w:hanging="756"/>
        <w:rPr>
          <w:spacing w:val="-4"/>
          <w:sz w:val="16"/>
        </w:rPr>
      </w:pPr>
      <w:r>
        <w:rPr>
          <w:sz w:val="16"/>
        </w:rPr>
        <w:t>75354</w:t>
      </w:r>
      <w:r>
        <w:rPr>
          <w:sz w:val="16"/>
        </w:rPr>
        <w:tab/>
      </w:r>
      <w:r>
        <w:rPr>
          <w:spacing w:val="-4"/>
          <w:sz w:val="16"/>
        </w:rPr>
        <w:t>Vinylidene chloride (1,1-Dichloroethylene)</w:t>
      </w:r>
    </w:p>
    <w:p w14:paraId="74822109" w14:textId="77777777" w:rsidR="00000000" w:rsidRDefault="004D5B92">
      <w:pPr>
        <w:tabs>
          <w:tab w:val="left" w:pos="630"/>
        </w:tabs>
        <w:suppressAutoHyphens/>
        <w:ind w:left="756" w:hanging="756"/>
        <w:rPr>
          <w:sz w:val="16"/>
        </w:rPr>
      </w:pPr>
      <w:r>
        <w:rPr>
          <w:sz w:val="16"/>
        </w:rPr>
        <w:t>1330207</w:t>
      </w:r>
      <w:r>
        <w:rPr>
          <w:sz w:val="16"/>
        </w:rPr>
        <w:tab/>
        <w:t>Xylenes (isomers and mixture)</w:t>
      </w:r>
    </w:p>
    <w:p w14:paraId="3F3A5D5E" w14:textId="77777777" w:rsidR="00000000" w:rsidRDefault="004D5B92">
      <w:pPr>
        <w:tabs>
          <w:tab w:val="left" w:pos="630"/>
        </w:tabs>
        <w:suppressAutoHyphens/>
        <w:ind w:left="756" w:hanging="756"/>
        <w:rPr>
          <w:sz w:val="16"/>
        </w:rPr>
      </w:pPr>
      <w:r>
        <w:rPr>
          <w:sz w:val="16"/>
        </w:rPr>
        <w:t>95476</w:t>
      </w:r>
      <w:r>
        <w:rPr>
          <w:sz w:val="16"/>
        </w:rPr>
        <w:tab/>
        <w:t>o-Xyle</w:t>
      </w:r>
      <w:r>
        <w:rPr>
          <w:sz w:val="16"/>
        </w:rPr>
        <w:t>nes</w:t>
      </w:r>
    </w:p>
    <w:p w14:paraId="3D1CA5CE" w14:textId="77777777" w:rsidR="00000000" w:rsidRDefault="004D5B92">
      <w:pPr>
        <w:tabs>
          <w:tab w:val="left" w:pos="630"/>
        </w:tabs>
        <w:suppressAutoHyphens/>
        <w:ind w:left="756" w:hanging="756"/>
        <w:rPr>
          <w:sz w:val="16"/>
        </w:rPr>
      </w:pPr>
      <w:r>
        <w:rPr>
          <w:sz w:val="16"/>
        </w:rPr>
        <w:t>108383</w:t>
      </w:r>
      <w:r>
        <w:rPr>
          <w:sz w:val="16"/>
        </w:rPr>
        <w:tab/>
        <w:t>m-Xylenes</w:t>
      </w:r>
    </w:p>
    <w:p w14:paraId="0F11B4B1" w14:textId="77777777" w:rsidR="00000000" w:rsidRDefault="004D5B92">
      <w:pPr>
        <w:tabs>
          <w:tab w:val="left" w:pos="630"/>
        </w:tabs>
        <w:suppressAutoHyphens/>
        <w:ind w:left="756" w:hanging="756"/>
        <w:rPr>
          <w:sz w:val="16"/>
        </w:rPr>
      </w:pPr>
      <w:r>
        <w:rPr>
          <w:sz w:val="16"/>
        </w:rPr>
        <w:t>106423</w:t>
      </w:r>
      <w:r>
        <w:rPr>
          <w:sz w:val="16"/>
        </w:rPr>
        <w:tab/>
        <w:t>p-Xylenes</w:t>
      </w:r>
    </w:p>
    <w:p w14:paraId="354DB082" w14:textId="77777777" w:rsidR="00000000" w:rsidRDefault="004D5B92">
      <w:pPr>
        <w:tabs>
          <w:tab w:val="left" w:pos="630"/>
        </w:tabs>
        <w:suppressAutoHyphens/>
        <w:ind w:left="756" w:hanging="756"/>
        <w:rPr>
          <w:sz w:val="16"/>
        </w:rPr>
      </w:pPr>
      <w:r>
        <w:rPr>
          <w:sz w:val="16"/>
        </w:rPr>
        <w:t>0</w:t>
      </w:r>
      <w:r>
        <w:rPr>
          <w:sz w:val="16"/>
        </w:rPr>
        <w:tab/>
        <w:t>Antimony Compounds</w:t>
      </w:r>
    </w:p>
    <w:p w14:paraId="00794CA3" w14:textId="77777777" w:rsidR="00000000" w:rsidRDefault="004D5B92">
      <w:pPr>
        <w:tabs>
          <w:tab w:val="left" w:pos="630"/>
        </w:tabs>
        <w:suppressAutoHyphens/>
        <w:ind w:left="756" w:hanging="756"/>
        <w:rPr>
          <w:spacing w:val="-2"/>
          <w:sz w:val="14"/>
        </w:rPr>
      </w:pPr>
      <w:r>
        <w:rPr>
          <w:sz w:val="16"/>
        </w:rPr>
        <w:t>0</w:t>
      </w:r>
      <w:r>
        <w:rPr>
          <w:sz w:val="13"/>
        </w:rPr>
        <w:tab/>
      </w:r>
      <w:r>
        <w:rPr>
          <w:spacing w:val="-2"/>
          <w:sz w:val="14"/>
        </w:rPr>
        <w:t>Arsenic Compounds (inorganic including arsine)</w:t>
      </w:r>
    </w:p>
    <w:p w14:paraId="487DC1C9" w14:textId="77777777" w:rsidR="00000000" w:rsidRDefault="004D5B92">
      <w:pPr>
        <w:tabs>
          <w:tab w:val="left" w:pos="630"/>
        </w:tabs>
        <w:suppressAutoHyphens/>
        <w:ind w:left="756" w:hanging="756"/>
        <w:rPr>
          <w:sz w:val="16"/>
        </w:rPr>
      </w:pPr>
      <w:r>
        <w:rPr>
          <w:sz w:val="16"/>
        </w:rPr>
        <w:t>0</w:t>
      </w:r>
      <w:r>
        <w:rPr>
          <w:sz w:val="16"/>
        </w:rPr>
        <w:tab/>
        <w:t>Beryllium Compounds</w:t>
      </w:r>
    </w:p>
    <w:p w14:paraId="1B801B2F" w14:textId="77777777" w:rsidR="00000000" w:rsidRDefault="004D5B92">
      <w:pPr>
        <w:tabs>
          <w:tab w:val="left" w:pos="630"/>
        </w:tabs>
        <w:suppressAutoHyphens/>
        <w:ind w:left="756" w:hanging="756"/>
        <w:rPr>
          <w:sz w:val="16"/>
        </w:rPr>
      </w:pPr>
      <w:r>
        <w:rPr>
          <w:sz w:val="16"/>
        </w:rPr>
        <w:t>0</w:t>
      </w:r>
      <w:r>
        <w:rPr>
          <w:sz w:val="16"/>
        </w:rPr>
        <w:tab/>
        <w:t>Cadmium Compounds</w:t>
      </w:r>
    </w:p>
    <w:p w14:paraId="1C9F8CE1" w14:textId="77777777" w:rsidR="00000000" w:rsidRDefault="004D5B92">
      <w:pPr>
        <w:tabs>
          <w:tab w:val="left" w:pos="630"/>
        </w:tabs>
        <w:suppressAutoHyphens/>
        <w:ind w:left="756" w:hanging="756"/>
        <w:rPr>
          <w:sz w:val="16"/>
        </w:rPr>
      </w:pPr>
      <w:r>
        <w:rPr>
          <w:sz w:val="16"/>
        </w:rPr>
        <w:t>0</w:t>
      </w:r>
      <w:r>
        <w:rPr>
          <w:sz w:val="16"/>
        </w:rPr>
        <w:tab/>
        <w:t>Chromium Compounds</w:t>
      </w:r>
    </w:p>
    <w:p w14:paraId="2FEC4D0F" w14:textId="77777777" w:rsidR="00000000" w:rsidRDefault="004D5B92">
      <w:pPr>
        <w:tabs>
          <w:tab w:val="left" w:pos="630"/>
        </w:tabs>
        <w:suppressAutoHyphens/>
        <w:ind w:left="756" w:hanging="756"/>
        <w:rPr>
          <w:sz w:val="16"/>
        </w:rPr>
      </w:pPr>
      <w:r>
        <w:rPr>
          <w:sz w:val="16"/>
        </w:rPr>
        <w:t>0</w:t>
      </w:r>
      <w:r>
        <w:rPr>
          <w:sz w:val="16"/>
        </w:rPr>
        <w:tab/>
        <w:t>Cobalt Compounds</w:t>
      </w:r>
    </w:p>
    <w:p w14:paraId="17551091" w14:textId="77777777" w:rsidR="00000000" w:rsidRDefault="004D5B92">
      <w:pPr>
        <w:tabs>
          <w:tab w:val="left" w:pos="630"/>
        </w:tabs>
        <w:suppressAutoHyphens/>
        <w:ind w:left="756" w:hanging="756"/>
        <w:rPr>
          <w:sz w:val="16"/>
        </w:rPr>
      </w:pPr>
      <w:r>
        <w:rPr>
          <w:sz w:val="16"/>
        </w:rPr>
        <w:t>0</w:t>
      </w:r>
      <w:r>
        <w:rPr>
          <w:sz w:val="16"/>
        </w:rPr>
        <w:tab/>
        <w:t>Coke Oven Emissions</w:t>
      </w:r>
    </w:p>
    <w:p w14:paraId="35695588" w14:textId="77777777" w:rsidR="00000000" w:rsidRDefault="004D5B92">
      <w:pPr>
        <w:tabs>
          <w:tab w:val="left" w:pos="630"/>
        </w:tabs>
        <w:suppressAutoHyphens/>
        <w:ind w:left="756" w:hanging="756"/>
        <w:rPr>
          <w:sz w:val="16"/>
        </w:rPr>
      </w:pPr>
      <w:r>
        <w:rPr>
          <w:sz w:val="16"/>
        </w:rPr>
        <w:t>0</w:t>
      </w:r>
      <w:r>
        <w:rPr>
          <w:sz w:val="16"/>
        </w:rPr>
        <w:tab/>
        <w:t>Cyanide Compounds</w:t>
      </w:r>
      <w:r>
        <w:rPr>
          <w:sz w:val="16"/>
          <w:vertAlign w:val="superscript"/>
        </w:rPr>
        <w:t>1</w:t>
      </w:r>
    </w:p>
    <w:p w14:paraId="2503077E" w14:textId="77777777" w:rsidR="00000000" w:rsidRDefault="004D5B92">
      <w:pPr>
        <w:tabs>
          <w:tab w:val="left" w:pos="630"/>
        </w:tabs>
        <w:suppressAutoHyphens/>
        <w:ind w:left="756" w:hanging="756"/>
        <w:rPr>
          <w:sz w:val="16"/>
        </w:rPr>
      </w:pPr>
      <w:r>
        <w:rPr>
          <w:sz w:val="16"/>
        </w:rPr>
        <w:t>0</w:t>
      </w:r>
      <w:r>
        <w:rPr>
          <w:sz w:val="16"/>
        </w:rPr>
        <w:tab/>
        <w:t>Glycol ethers</w:t>
      </w:r>
      <w:r>
        <w:rPr>
          <w:sz w:val="16"/>
          <w:vertAlign w:val="superscript"/>
        </w:rPr>
        <w:t>2</w:t>
      </w:r>
    </w:p>
    <w:p w14:paraId="00433263" w14:textId="77777777" w:rsidR="00000000" w:rsidRDefault="004D5B92">
      <w:pPr>
        <w:tabs>
          <w:tab w:val="left" w:pos="630"/>
        </w:tabs>
        <w:suppressAutoHyphens/>
        <w:ind w:left="756" w:hanging="756"/>
        <w:rPr>
          <w:sz w:val="16"/>
        </w:rPr>
      </w:pPr>
      <w:r>
        <w:rPr>
          <w:sz w:val="16"/>
        </w:rPr>
        <w:t>0</w:t>
      </w:r>
      <w:r>
        <w:rPr>
          <w:sz w:val="16"/>
        </w:rPr>
        <w:tab/>
        <w:t>Lead Compounds</w:t>
      </w:r>
    </w:p>
    <w:p w14:paraId="2CF0A9A0" w14:textId="77777777" w:rsidR="00000000" w:rsidRDefault="004D5B92">
      <w:pPr>
        <w:tabs>
          <w:tab w:val="left" w:pos="630"/>
        </w:tabs>
        <w:suppressAutoHyphens/>
        <w:ind w:left="756" w:hanging="756"/>
        <w:rPr>
          <w:sz w:val="16"/>
        </w:rPr>
      </w:pPr>
      <w:r>
        <w:rPr>
          <w:sz w:val="16"/>
        </w:rPr>
        <w:t>0</w:t>
      </w:r>
      <w:r>
        <w:rPr>
          <w:sz w:val="16"/>
        </w:rPr>
        <w:tab/>
        <w:t>Manganese Compounds</w:t>
      </w:r>
    </w:p>
    <w:p w14:paraId="27A838AB" w14:textId="77777777" w:rsidR="00000000" w:rsidRDefault="004D5B92">
      <w:pPr>
        <w:tabs>
          <w:tab w:val="left" w:pos="630"/>
        </w:tabs>
        <w:suppressAutoHyphens/>
        <w:ind w:left="756" w:hanging="756"/>
        <w:rPr>
          <w:sz w:val="16"/>
        </w:rPr>
      </w:pPr>
      <w:r>
        <w:rPr>
          <w:sz w:val="16"/>
        </w:rPr>
        <w:t>0</w:t>
      </w:r>
      <w:r>
        <w:rPr>
          <w:sz w:val="16"/>
        </w:rPr>
        <w:tab/>
        <w:t>Mercury Compounds</w:t>
      </w:r>
    </w:p>
    <w:p w14:paraId="7B92BC4D" w14:textId="77777777" w:rsidR="00000000" w:rsidRDefault="004D5B92">
      <w:pPr>
        <w:tabs>
          <w:tab w:val="left" w:pos="630"/>
        </w:tabs>
        <w:suppressAutoHyphens/>
        <w:ind w:left="756" w:hanging="756"/>
        <w:rPr>
          <w:sz w:val="16"/>
        </w:rPr>
      </w:pPr>
      <w:r>
        <w:rPr>
          <w:sz w:val="16"/>
        </w:rPr>
        <w:t>0</w:t>
      </w:r>
      <w:r>
        <w:rPr>
          <w:sz w:val="16"/>
        </w:rPr>
        <w:tab/>
        <w:t>Fine mineral fibers</w:t>
      </w:r>
      <w:r>
        <w:rPr>
          <w:sz w:val="16"/>
          <w:vertAlign w:val="superscript"/>
        </w:rPr>
        <w:t>3</w:t>
      </w:r>
    </w:p>
    <w:p w14:paraId="474EE16A" w14:textId="77777777" w:rsidR="00000000" w:rsidRDefault="004D5B92">
      <w:pPr>
        <w:tabs>
          <w:tab w:val="left" w:pos="630"/>
        </w:tabs>
        <w:suppressAutoHyphens/>
        <w:ind w:left="756" w:hanging="756"/>
        <w:rPr>
          <w:sz w:val="16"/>
        </w:rPr>
      </w:pPr>
      <w:r>
        <w:rPr>
          <w:sz w:val="16"/>
        </w:rPr>
        <w:t>0</w:t>
      </w:r>
      <w:r>
        <w:rPr>
          <w:sz w:val="16"/>
        </w:rPr>
        <w:tab/>
        <w:t>Nickel Compounds</w:t>
      </w:r>
    </w:p>
    <w:p w14:paraId="382A7AB2" w14:textId="77777777" w:rsidR="00000000" w:rsidRDefault="004D5B92">
      <w:pPr>
        <w:tabs>
          <w:tab w:val="left" w:pos="630"/>
        </w:tabs>
        <w:suppressAutoHyphens/>
        <w:ind w:left="756" w:hanging="756"/>
        <w:rPr>
          <w:sz w:val="16"/>
        </w:rPr>
      </w:pPr>
      <w:r>
        <w:rPr>
          <w:sz w:val="16"/>
        </w:rPr>
        <w:t>0</w:t>
      </w:r>
      <w:r>
        <w:rPr>
          <w:sz w:val="16"/>
        </w:rPr>
        <w:tab/>
        <w:t>Polycylic Organic Matter</w:t>
      </w:r>
      <w:r>
        <w:rPr>
          <w:sz w:val="16"/>
          <w:vertAlign w:val="superscript"/>
        </w:rPr>
        <w:t>4</w:t>
      </w:r>
    </w:p>
    <w:p w14:paraId="50B1DAAD" w14:textId="77777777" w:rsidR="00000000" w:rsidRDefault="004D5B92">
      <w:pPr>
        <w:tabs>
          <w:tab w:val="left" w:pos="630"/>
        </w:tabs>
        <w:suppressAutoHyphens/>
        <w:ind w:left="756" w:hanging="756"/>
        <w:rPr>
          <w:sz w:val="16"/>
        </w:rPr>
      </w:pPr>
      <w:r>
        <w:rPr>
          <w:sz w:val="16"/>
        </w:rPr>
        <w:t>0</w:t>
      </w:r>
      <w:r>
        <w:rPr>
          <w:sz w:val="16"/>
        </w:rPr>
        <w:tab/>
        <w:t>Radionuclides (including radon)</w:t>
      </w:r>
      <w:r>
        <w:rPr>
          <w:sz w:val="16"/>
          <w:vertAlign w:val="superscript"/>
        </w:rPr>
        <w:t>5</w:t>
      </w:r>
    </w:p>
    <w:p w14:paraId="521EFAC9" w14:textId="77777777" w:rsidR="00000000" w:rsidRDefault="004D5B92">
      <w:pPr>
        <w:tabs>
          <w:tab w:val="left" w:pos="630"/>
        </w:tabs>
        <w:suppressAutoHyphens/>
        <w:ind w:left="756" w:hanging="756"/>
        <w:rPr>
          <w:sz w:val="16"/>
        </w:rPr>
      </w:pPr>
      <w:r>
        <w:rPr>
          <w:sz w:val="16"/>
        </w:rPr>
        <w:t>0</w:t>
      </w:r>
      <w:r>
        <w:rPr>
          <w:sz w:val="16"/>
        </w:rPr>
        <w:tab/>
        <w:t>Selenium Compounds</w:t>
      </w:r>
    </w:p>
    <w:p w14:paraId="0987C5FE" w14:textId="77777777" w:rsidR="00000000" w:rsidRDefault="004D5B92">
      <w:pPr>
        <w:tabs>
          <w:tab w:val="left" w:pos="630"/>
        </w:tabs>
        <w:suppressAutoHyphens/>
        <w:rPr>
          <w:sz w:val="16"/>
        </w:rPr>
      </w:pPr>
    </w:p>
    <w:p w14:paraId="38C35400" w14:textId="77777777" w:rsidR="00000000" w:rsidRDefault="004D5B92">
      <w:pPr>
        <w:tabs>
          <w:tab w:val="left" w:pos="630"/>
        </w:tabs>
        <w:suppressAutoHyphens/>
        <w:rPr>
          <w:spacing w:val="-6"/>
          <w:sz w:val="16"/>
        </w:rPr>
      </w:pPr>
      <w:r>
        <w:rPr>
          <w:b/>
          <w:spacing w:val="-6"/>
          <w:sz w:val="16"/>
        </w:rPr>
        <w:t>NOTE:</w:t>
      </w:r>
      <w:r>
        <w:rPr>
          <w:spacing w:val="-6"/>
          <w:sz w:val="16"/>
        </w:rPr>
        <w:t xml:space="preserve">  Unless otherwise specified, this listing is defined as including any </w:t>
      </w:r>
      <w:r>
        <w:rPr>
          <w:spacing w:val="-6"/>
          <w:sz w:val="16"/>
        </w:rPr>
        <w:t>unique chemical substance that contains the named chemical (i.e., antimony, arsenic, etc.) as part of that chemical's infrastructure. For those above which contain the word "compounds" and for glycol ethers, the following applies:</w:t>
      </w:r>
    </w:p>
    <w:p w14:paraId="387A5CB7" w14:textId="77777777" w:rsidR="00000000" w:rsidRDefault="004D5B92">
      <w:pPr>
        <w:tabs>
          <w:tab w:val="left" w:pos="630"/>
        </w:tabs>
        <w:suppressAutoHyphens/>
        <w:rPr>
          <w:spacing w:val="-6"/>
          <w:sz w:val="16"/>
        </w:rPr>
      </w:pPr>
    </w:p>
    <w:p w14:paraId="4943B4B8" w14:textId="77777777" w:rsidR="00000000" w:rsidRDefault="004D5B92">
      <w:pPr>
        <w:tabs>
          <w:tab w:val="left" w:pos="630"/>
        </w:tabs>
        <w:suppressAutoHyphens/>
        <w:rPr>
          <w:spacing w:val="-6"/>
          <w:sz w:val="16"/>
        </w:rPr>
      </w:pPr>
      <w:r>
        <w:rPr>
          <w:b/>
          <w:spacing w:val="-6"/>
          <w:sz w:val="16"/>
          <w:vertAlign w:val="superscript"/>
        </w:rPr>
        <w:t>1</w:t>
      </w:r>
      <w:r>
        <w:rPr>
          <w:spacing w:val="-6"/>
          <w:sz w:val="16"/>
        </w:rPr>
        <w:t xml:space="preserve">  X'CN where X = H' or any other group where a formal dissociation may occur.  For example KCN or Ca(CN)</w:t>
      </w:r>
      <w:r>
        <w:rPr>
          <w:spacing w:val="-6"/>
          <w:sz w:val="16"/>
          <w:vertAlign w:val="subscript"/>
        </w:rPr>
        <w:t>2</w:t>
      </w:r>
    </w:p>
    <w:p w14:paraId="4578C153" w14:textId="77777777" w:rsidR="00000000" w:rsidRDefault="004D5B92">
      <w:pPr>
        <w:tabs>
          <w:tab w:val="left" w:pos="630"/>
        </w:tabs>
        <w:suppressAutoHyphens/>
        <w:rPr>
          <w:spacing w:val="-6"/>
          <w:sz w:val="16"/>
        </w:rPr>
      </w:pPr>
      <w:r>
        <w:rPr>
          <w:b/>
          <w:spacing w:val="-6"/>
          <w:sz w:val="16"/>
          <w:vertAlign w:val="superscript"/>
        </w:rPr>
        <w:t>2</w:t>
      </w:r>
      <w:r>
        <w:rPr>
          <w:spacing w:val="-6"/>
          <w:sz w:val="16"/>
        </w:rPr>
        <w:t xml:space="preserve">  Includes mono- and di-ethers of ethylene glycol, diethylene glycol, and triethylene glycol R(OCH2CH2)</w:t>
      </w:r>
      <w:r>
        <w:rPr>
          <w:spacing w:val="-6"/>
          <w:sz w:val="16"/>
          <w:vertAlign w:val="subscript"/>
        </w:rPr>
        <w:t>n</w:t>
      </w:r>
      <w:r>
        <w:rPr>
          <w:spacing w:val="-6"/>
          <w:sz w:val="16"/>
        </w:rPr>
        <w:t>-OR' where R=alkyl or aryl groups n = 1, 2, or 3        R' = R, H, o</w:t>
      </w:r>
      <w:r>
        <w:rPr>
          <w:spacing w:val="-6"/>
          <w:sz w:val="16"/>
        </w:rPr>
        <w:t>r groups which, when removed, yield glycol ethers with the structure: R(OCH2CH)</w:t>
      </w:r>
      <w:r>
        <w:rPr>
          <w:spacing w:val="-6"/>
          <w:sz w:val="16"/>
          <w:vertAlign w:val="subscript"/>
        </w:rPr>
        <w:t>n</w:t>
      </w:r>
      <w:r>
        <w:rPr>
          <w:spacing w:val="-6"/>
          <w:sz w:val="16"/>
        </w:rPr>
        <w:t>-OH.  Polymers are excluded from the glycol category.</w:t>
      </w:r>
    </w:p>
    <w:p w14:paraId="449D55C2" w14:textId="77777777" w:rsidR="00000000" w:rsidRDefault="004D5B92">
      <w:pPr>
        <w:tabs>
          <w:tab w:val="left" w:pos="630"/>
        </w:tabs>
        <w:suppressAutoHyphens/>
        <w:rPr>
          <w:spacing w:val="-6"/>
          <w:sz w:val="16"/>
        </w:rPr>
      </w:pPr>
      <w:r>
        <w:rPr>
          <w:b/>
          <w:spacing w:val="-6"/>
          <w:sz w:val="16"/>
          <w:vertAlign w:val="superscript"/>
        </w:rPr>
        <w:t>3</w:t>
      </w:r>
      <w:r>
        <w:rPr>
          <w:spacing w:val="-6"/>
          <w:sz w:val="16"/>
        </w:rPr>
        <w:t xml:space="preserve">  Includes mineral fiber emissions from facilities manufacturing or processing glass, rock, or slag fibers (or other mineral derived fibers) of average diameter 1 micrometer or less.</w:t>
      </w:r>
    </w:p>
    <w:p w14:paraId="62EFCDB0" w14:textId="77777777" w:rsidR="00000000" w:rsidRDefault="004D5B92">
      <w:pPr>
        <w:tabs>
          <w:tab w:val="left" w:pos="630"/>
        </w:tabs>
        <w:suppressAutoHyphens/>
        <w:rPr>
          <w:spacing w:val="-6"/>
          <w:sz w:val="16"/>
        </w:rPr>
      </w:pPr>
      <w:r>
        <w:rPr>
          <w:b/>
          <w:spacing w:val="-6"/>
          <w:sz w:val="16"/>
          <w:vertAlign w:val="superscript"/>
        </w:rPr>
        <w:t>4</w:t>
      </w:r>
      <w:r>
        <w:rPr>
          <w:spacing w:val="-6"/>
          <w:sz w:val="16"/>
        </w:rPr>
        <w:t xml:space="preserve">  Includes organic compounds with more than one benzene ring, and which have a boiling point greater than or equal to 100E C.  </w:t>
      </w:r>
    </w:p>
    <w:p w14:paraId="24B2CD74" w14:textId="77777777" w:rsidR="00000000" w:rsidRDefault="004D5B92">
      <w:pPr>
        <w:tabs>
          <w:tab w:val="left" w:pos="630"/>
        </w:tabs>
        <w:suppressAutoHyphens/>
        <w:rPr>
          <w:spacing w:val="-4"/>
          <w:sz w:val="16"/>
        </w:rPr>
      </w:pPr>
      <w:r>
        <w:rPr>
          <w:b/>
          <w:spacing w:val="-6"/>
          <w:sz w:val="16"/>
          <w:vertAlign w:val="superscript"/>
        </w:rPr>
        <w:t>5</w:t>
      </w:r>
      <w:r>
        <w:rPr>
          <w:spacing w:val="-6"/>
          <w:sz w:val="16"/>
        </w:rPr>
        <w:t xml:space="preserve">  A type of atom which spontaneously undergoes radioactive decay</w:t>
      </w:r>
      <w:r>
        <w:rPr>
          <w:spacing w:val="-4"/>
          <w:sz w:val="16"/>
        </w:rPr>
        <w:t>.</w:t>
      </w:r>
    </w:p>
    <w:p w14:paraId="7A809FEC" w14:textId="77777777" w:rsidR="00000000" w:rsidRDefault="004D5B92">
      <w:pPr>
        <w:suppressAutoHyphens/>
        <w:rPr>
          <w:sz w:val="16"/>
        </w:rPr>
        <w:sectPr w:rsidR="00000000">
          <w:endnotePr>
            <w:numFmt w:val="decimal"/>
          </w:endnotePr>
          <w:type w:val="continuous"/>
          <w:pgSz w:w="12240" w:h="15840"/>
          <w:pgMar w:top="720" w:right="720" w:bottom="720" w:left="1440" w:header="720" w:footer="720" w:gutter="0"/>
          <w:cols w:num="3" w:space="72" w:equalWidth="0">
            <w:col w:w="3413" w:space="72"/>
            <w:col w:w="3614" w:space="72"/>
            <w:col w:w="2909"/>
          </w:cols>
          <w:noEndnote/>
        </w:sectPr>
      </w:pPr>
    </w:p>
    <w:p w14:paraId="33841732" w14:textId="77777777" w:rsidR="00000000" w:rsidRDefault="004D5B92">
      <w:pPr>
        <w:suppressAutoHyphens/>
        <w:jc w:val="center"/>
        <w:rPr>
          <w:b/>
          <w:sz w:val="20"/>
        </w:rPr>
      </w:pPr>
      <w:r>
        <w:rPr>
          <w:b/>
          <w:sz w:val="28"/>
        </w:rPr>
        <w:lastRenderedPageBreak/>
        <w:t>EPA MONITORING METHODS LIST</w:t>
      </w:r>
    </w:p>
    <w:p w14:paraId="6D7AB9BF" w14:textId="77777777" w:rsidR="00000000" w:rsidRDefault="004D5B92">
      <w:pPr>
        <w:suppressAutoHyphens/>
        <w:jc w:val="both"/>
        <w:rPr>
          <w:sz w:val="20"/>
        </w:rPr>
      </w:pPr>
    </w:p>
    <w:p w14:paraId="1834B366" w14:textId="77777777" w:rsidR="00000000" w:rsidRDefault="004D5B92">
      <w:pPr>
        <w:suppressAutoHyphens/>
        <w:jc w:val="both"/>
        <w:rPr>
          <w:sz w:val="20"/>
        </w:rPr>
      </w:pPr>
      <w:r>
        <w:rPr>
          <w:sz w:val="20"/>
        </w:rPr>
        <w:t>Choose the type of monitoring that is appropriate for the emission unit or the facility. Any proposed method other than those listed below must be fully explained, justified, and documented.</w:t>
      </w:r>
    </w:p>
    <w:p w14:paraId="38D30FD2" w14:textId="77777777" w:rsidR="00000000" w:rsidRDefault="004D5B92">
      <w:pPr>
        <w:suppressAutoHyphens/>
        <w:jc w:val="both"/>
        <w:rPr>
          <w:sz w:val="20"/>
        </w:rPr>
      </w:pPr>
    </w:p>
    <w:p w14:paraId="1412B4DF" w14:textId="77777777" w:rsidR="00000000" w:rsidRDefault="004D5B92">
      <w:pPr>
        <w:tabs>
          <w:tab w:val="left" w:pos="540"/>
        </w:tabs>
        <w:suppressAutoHyphens/>
        <w:ind w:left="540" w:hanging="540"/>
        <w:jc w:val="both"/>
        <w:rPr>
          <w:sz w:val="20"/>
        </w:rPr>
      </w:pPr>
      <w:r>
        <w:rPr>
          <w:sz w:val="20"/>
        </w:rPr>
        <w:t>A.</w:t>
      </w:r>
      <w:r>
        <w:rPr>
          <w:sz w:val="20"/>
        </w:rPr>
        <w:tab/>
      </w:r>
      <w:r>
        <w:rPr>
          <w:sz w:val="20"/>
          <w:u w:val="single"/>
        </w:rPr>
        <w:t>Compliance Demonstration by Continuous Emissions Monitoring (CEM).</w:t>
      </w:r>
    </w:p>
    <w:p w14:paraId="2CB190BA" w14:textId="77777777" w:rsidR="00000000" w:rsidRDefault="004D5B92">
      <w:pPr>
        <w:tabs>
          <w:tab w:val="left" w:pos="540"/>
        </w:tabs>
        <w:suppressAutoHyphens/>
        <w:ind w:left="540" w:hanging="540"/>
        <w:jc w:val="both"/>
        <w:rPr>
          <w:sz w:val="20"/>
        </w:rPr>
      </w:pPr>
      <w:r>
        <w:rPr>
          <w:sz w:val="20"/>
        </w:rPr>
        <w:tab/>
        <w:t>sulfur dioxide (SO</w:t>
      </w:r>
      <w:r>
        <w:rPr>
          <w:sz w:val="20"/>
          <w:vertAlign w:val="subscript"/>
        </w:rPr>
        <w:t>2</w:t>
      </w:r>
      <w:r>
        <w:rPr>
          <w:sz w:val="20"/>
        </w:rPr>
        <w:t>), nitrogen oxides (NOx), oxygen (O</w:t>
      </w:r>
      <w:r>
        <w:rPr>
          <w:sz w:val="20"/>
          <w:vertAlign w:val="subscript"/>
        </w:rPr>
        <w:t>2</w:t>
      </w:r>
      <w:r>
        <w:rPr>
          <w:sz w:val="20"/>
        </w:rPr>
        <w:t>), carbon dioxide (CO</w:t>
      </w:r>
      <w:r>
        <w:rPr>
          <w:sz w:val="20"/>
          <w:vertAlign w:val="subscript"/>
        </w:rPr>
        <w:t>2</w:t>
      </w:r>
      <w:r>
        <w:rPr>
          <w:sz w:val="20"/>
        </w:rPr>
        <w:t>), total reduced sulfur (TRS), opacity, hydrogen chloride (HCl), carbon monoxide (CO), flow, hydrogen sulfide (H</w:t>
      </w:r>
      <w:r>
        <w:rPr>
          <w:sz w:val="20"/>
          <w:vertAlign w:val="subscript"/>
        </w:rPr>
        <w:t>2</w:t>
      </w:r>
      <w:r>
        <w:rPr>
          <w:sz w:val="20"/>
        </w:rPr>
        <w:t>S), VOCs.</w:t>
      </w:r>
    </w:p>
    <w:p w14:paraId="3309EE83" w14:textId="77777777" w:rsidR="00000000" w:rsidRDefault="004D5B92">
      <w:pPr>
        <w:tabs>
          <w:tab w:val="left" w:pos="540"/>
        </w:tabs>
        <w:suppressAutoHyphens/>
        <w:ind w:left="540" w:hanging="540"/>
        <w:jc w:val="both"/>
        <w:rPr>
          <w:sz w:val="20"/>
        </w:rPr>
      </w:pPr>
    </w:p>
    <w:p w14:paraId="1F0FE13F" w14:textId="77777777" w:rsidR="00000000" w:rsidRDefault="004D5B92">
      <w:pPr>
        <w:tabs>
          <w:tab w:val="left" w:pos="540"/>
        </w:tabs>
        <w:suppressAutoHyphens/>
        <w:ind w:left="540" w:hanging="540"/>
        <w:jc w:val="both"/>
        <w:rPr>
          <w:sz w:val="20"/>
        </w:rPr>
      </w:pPr>
      <w:r>
        <w:rPr>
          <w:sz w:val="20"/>
        </w:rPr>
        <w:t>B.</w:t>
      </w:r>
      <w:r>
        <w:rPr>
          <w:sz w:val="20"/>
        </w:rPr>
        <w:tab/>
      </w:r>
      <w:r>
        <w:rPr>
          <w:sz w:val="20"/>
          <w:u w:val="single"/>
        </w:rPr>
        <w:t>Compliance De</w:t>
      </w:r>
      <w:r>
        <w:rPr>
          <w:sz w:val="20"/>
          <w:u w:val="single"/>
        </w:rPr>
        <w:t>monstrations by Periodic Emission Monitor</w:t>
      </w:r>
      <w:r>
        <w:rPr>
          <w:sz w:val="20"/>
          <w:u w:val="single"/>
        </w:rPr>
        <w:softHyphen/>
        <w:t>ing using Portable monitors</w:t>
      </w:r>
    </w:p>
    <w:p w14:paraId="3F40F691" w14:textId="77777777" w:rsidR="00000000" w:rsidRDefault="004D5B92">
      <w:pPr>
        <w:tabs>
          <w:tab w:val="left" w:pos="540"/>
        </w:tabs>
        <w:suppressAutoHyphens/>
        <w:ind w:left="540" w:hanging="540"/>
        <w:jc w:val="both"/>
        <w:rPr>
          <w:sz w:val="20"/>
        </w:rPr>
      </w:pPr>
      <w:r>
        <w:rPr>
          <w:sz w:val="20"/>
        </w:rPr>
        <w:tab/>
        <w:t>SO</w:t>
      </w:r>
      <w:r>
        <w:rPr>
          <w:sz w:val="20"/>
          <w:vertAlign w:val="subscript"/>
        </w:rPr>
        <w:t>2</w:t>
      </w:r>
      <w:r>
        <w:rPr>
          <w:sz w:val="20"/>
        </w:rPr>
        <w:t>,  NOx,  O</w:t>
      </w:r>
      <w:r>
        <w:rPr>
          <w:sz w:val="20"/>
          <w:vertAlign w:val="subscript"/>
        </w:rPr>
        <w:t>2</w:t>
      </w:r>
      <w:r>
        <w:rPr>
          <w:sz w:val="20"/>
        </w:rPr>
        <w:t>,  CO</w:t>
      </w:r>
      <w:r>
        <w:rPr>
          <w:sz w:val="20"/>
          <w:vertAlign w:val="subscript"/>
        </w:rPr>
        <w:t>2</w:t>
      </w:r>
      <w:r>
        <w:rPr>
          <w:sz w:val="20"/>
        </w:rPr>
        <w:t>, CO,  HCl,  H</w:t>
      </w:r>
      <w:r>
        <w:rPr>
          <w:sz w:val="20"/>
          <w:vertAlign w:val="subscript"/>
        </w:rPr>
        <w:t>2</w:t>
      </w:r>
      <w:r>
        <w:rPr>
          <w:sz w:val="20"/>
        </w:rPr>
        <w:t>S,  VOC, flow, moisture, combustibles, combustion efficiency</w:t>
      </w:r>
    </w:p>
    <w:p w14:paraId="3A3FF9DC" w14:textId="77777777" w:rsidR="00000000" w:rsidRDefault="004D5B92">
      <w:pPr>
        <w:tabs>
          <w:tab w:val="left" w:pos="540"/>
        </w:tabs>
        <w:suppressAutoHyphens/>
        <w:ind w:left="540" w:hanging="540"/>
        <w:jc w:val="both"/>
        <w:rPr>
          <w:sz w:val="20"/>
        </w:rPr>
      </w:pPr>
    </w:p>
    <w:p w14:paraId="436136F3" w14:textId="77777777" w:rsidR="00000000" w:rsidRDefault="004D5B92">
      <w:pPr>
        <w:tabs>
          <w:tab w:val="left" w:pos="540"/>
        </w:tabs>
        <w:suppressAutoHyphens/>
        <w:ind w:left="540" w:hanging="540"/>
        <w:jc w:val="both"/>
        <w:rPr>
          <w:sz w:val="20"/>
        </w:rPr>
      </w:pPr>
      <w:r>
        <w:rPr>
          <w:sz w:val="20"/>
        </w:rPr>
        <w:t>C.</w:t>
      </w:r>
      <w:r>
        <w:rPr>
          <w:sz w:val="20"/>
        </w:rPr>
        <w:tab/>
      </w:r>
      <w:r>
        <w:rPr>
          <w:sz w:val="20"/>
          <w:u w:val="single"/>
        </w:rPr>
        <w:t>Compliance Demonstration by Monitoring Control System Parameters or Operating Parameters of a process</w:t>
      </w:r>
    </w:p>
    <w:p w14:paraId="0385F3CE" w14:textId="77777777" w:rsidR="00000000" w:rsidRDefault="004D5B92">
      <w:pPr>
        <w:tabs>
          <w:tab w:val="left" w:pos="540"/>
        </w:tabs>
        <w:suppressAutoHyphens/>
        <w:ind w:left="540" w:hanging="540"/>
        <w:jc w:val="both"/>
        <w:rPr>
          <w:sz w:val="20"/>
        </w:rPr>
      </w:pPr>
      <w:r>
        <w:rPr>
          <w:sz w:val="20"/>
        </w:rPr>
        <w:tab/>
        <w:t>Baghouse: pressure drop across baghouse, broken bag detector, opacity</w:t>
      </w:r>
    </w:p>
    <w:p w14:paraId="44E6CC0D" w14:textId="77777777" w:rsidR="00000000" w:rsidRDefault="004D5B92">
      <w:pPr>
        <w:tabs>
          <w:tab w:val="left" w:pos="540"/>
        </w:tabs>
        <w:suppressAutoHyphens/>
        <w:ind w:left="540" w:hanging="540"/>
        <w:jc w:val="both"/>
        <w:rPr>
          <w:sz w:val="20"/>
        </w:rPr>
      </w:pPr>
      <w:r>
        <w:rPr>
          <w:sz w:val="20"/>
        </w:rPr>
        <w:tab/>
        <w:t>Mechanical collectors: pressure drop across collector, hopper full detector, opacity</w:t>
      </w:r>
    </w:p>
    <w:p w14:paraId="652EDAA0" w14:textId="77777777" w:rsidR="00000000" w:rsidRDefault="004D5B92">
      <w:pPr>
        <w:tabs>
          <w:tab w:val="left" w:pos="540"/>
        </w:tabs>
        <w:suppressAutoHyphens/>
        <w:ind w:left="540" w:hanging="540"/>
        <w:jc w:val="both"/>
        <w:rPr>
          <w:sz w:val="20"/>
        </w:rPr>
      </w:pPr>
      <w:r>
        <w:rPr>
          <w:sz w:val="20"/>
        </w:rPr>
        <w:tab/>
        <w:t>Electrostatic precipitators: primary and secondary voltage, primary and secondary</w:t>
      </w:r>
      <w:r>
        <w:rPr>
          <w:sz w:val="20"/>
        </w:rPr>
        <w:t xml:space="preserve"> currents, spark rate, broken wire detector, Rap cycle frequency, resistivity measurement, inlet water flow, total solids, opacity</w:t>
      </w:r>
    </w:p>
    <w:p w14:paraId="5186060A" w14:textId="77777777" w:rsidR="00000000" w:rsidRDefault="004D5B92">
      <w:pPr>
        <w:tabs>
          <w:tab w:val="left" w:pos="540"/>
        </w:tabs>
        <w:suppressAutoHyphens/>
        <w:ind w:left="540" w:hanging="540"/>
        <w:jc w:val="both"/>
        <w:rPr>
          <w:sz w:val="20"/>
        </w:rPr>
      </w:pPr>
      <w:r>
        <w:rPr>
          <w:sz w:val="20"/>
        </w:rPr>
        <w:tab/>
        <w:t>Thermal incinerator: firebox temperature</w:t>
      </w:r>
    </w:p>
    <w:p w14:paraId="1DA28647" w14:textId="77777777" w:rsidR="00000000" w:rsidRDefault="004D5B92">
      <w:pPr>
        <w:tabs>
          <w:tab w:val="left" w:pos="540"/>
        </w:tabs>
        <w:suppressAutoHyphens/>
        <w:ind w:left="540" w:hanging="540"/>
        <w:jc w:val="both"/>
        <w:rPr>
          <w:sz w:val="20"/>
        </w:rPr>
      </w:pPr>
      <w:r>
        <w:rPr>
          <w:sz w:val="20"/>
        </w:rPr>
        <w:tab/>
        <w:t>Catalytic incinerator: catalyst bed temperature</w:t>
      </w:r>
    </w:p>
    <w:p w14:paraId="7F0600B2" w14:textId="77777777" w:rsidR="00000000" w:rsidRDefault="004D5B92">
      <w:pPr>
        <w:tabs>
          <w:tab w:val="left" w:pos="540"/>
        </w:tabs>
        <w:suppressAutoHyphens/>
        <w:ind w:left="540" w:hanging="540"/>
        <w:jc w:val="both"/>
        <w:rPr>
          <w:sz w:val="20"/>
        </w:rPr>
      </w:pPr>
      <w:r>
        <w:rPr>
          <w:sz w:val="20"/>
        </w:rPr>
        <w:tab/>
        <w:t>Flare: pilot light detector, temperature after flame zone</w:t>
      </w:r>
    </w:p>
    <w:p w14:paraId="2455A1A1" w14:textId="77777777" w:rsidR="00000000" w:rsidRDefault="004D5B92">
      <w:pPr>
        <w:tabs>
          <w:tab w:val="left" w:pos="540"/>
        </w:tabs>
        <w:suppressAutoHyphens/>
        <w:ind w:left="540" w:hanging="540"/>
        <w:jc w:val="both"/>
        <w:rPr>
          <w:sz w:val="20"/>
        </w:rPr>
      </w:pPr>
      <w:r>
        <w:rPr>
          <w:sz w:val="20"/>
        </w:rPr>
        <w:tab/>
        <w:t>Particulate scrubber: pressure drop across scrubber and demister, scrubber fluid recirculation rate, pump discharge pressure, pump motor current</w:t>
      </w:r>
    </w:p>
    <w:p w14:paraId="042665CC" w14:textId="77777777" w:rsidR="00000000" w:rsidRDefault="004D5B92">
      <w:pPr>
        <w:tabs>
          <w:tab w:val="left" w:pos="540"/>
        </w:tabs>
        <w:suppressAutoHyphens/>
        <w:ind w:left="540" w:hanging="540"/>
        <w:jc w:val="both"/>
        <w:rPr>
          <w:sz w:val="20"/>
        </w:rPr>
      </w:pPr>
      <w:r>
        <w:rPr>
          <w:sz w:val="20"/>
        </w:rPr>
        <w:tab/>
        <w:t xml:space="preserve">Absorber for gases:  pH of fluid, fluid recirculation rate, air flow, pressure drop </w:t>
      </w:r>
      <w:r>
        <w:rPr>
          <w:sz w:val="20"/>
        </w:rPr>
        <w:t>across absorber and demister, fluid temperature</w:t>
      </w:r>
    </w:p>
    <w:p w14:paraId="501C0173" w14:textId="77777777" w:rsidR="00000000" w:rsidRDefault="004D5B92">
      <w:pPr>
        <w:tabs>
          <w:tab w:val="left" w:pos="540"/>
        </w:tabs>
        <w:suppressAutoHyphens/>
        <w:ind w:left="540" w:hanging="540"/>
        <w:jc w:val="both"/>
        <w:rPr>
          <w:sz w:val="20"/>
        </w:rPr>
      </w:pPr>
      <w:r>
        <w:rPr>
          <w:sz w:val="20"/>
        </w:rPr>
        <w:tab/>
        <w:t>Carbon adsorber: steam mass flow rate per regeneration cycle, carbon bed temperature</w:t>
      </w:r>
    </w:p>
    <w:p w14:paraId="5D707769" w14:textId="77777777" w:rsidR="00000000" w:rsidRDefault="004D5B92">
      <w:pPr>
        <w:tabs>
          <w:tab w:val="left" w:pos="540"/>
        </w:tabs>
        <w:suppressAutoHyphens/>
        <w:ind w:left="540" w:hanging="540"/>
        <w:jc w:val="both"/>
        <w:rPr>
          <w:sz w:val="20"/>
        </w:rPr>
      </w:pPr>
      <w:r>
        <w:rPr>
          <w:sz w:val="20"/>
        </w:rPr>
        <w:tab/>
        <w:t>Condenser: condenser exit temperature, amount of solvent recovered daily charging rate, production rate, hours of operation, secondary chamber temperature, kiln or dryer exit temperature, burner combustion efficiency, power consumption, static pressure, fuel usage rate, water injection rate</w:t>
      </w:r>
    </w:p>
    <w:p w14:paraId="3EA1E0CB" w14:textId="77777777" w:rsidR="00000000" w:rsidRDefault="004D5B92">
      <w:pPr>
        <w:tabs>
          <w:tab w:val="left" w:pos="540"/>
        </w:tabs>
        <w:suppressAutoHyphens/>
        <w:ind w:left="540" w:hanging="540"/>
        <w:jc w:val="both"/>
        <w:rPr>
          <w:sz w:val="20"/>
        </w:rPr>
      </w:pPr>
    </w:p>
    <w:p w14:paraId="6339A9EE" w14:textId="77777777" w:rsidR="00000000" w:rsidRDefault="004D5B92">
      <w:pPr>
        <w:tabs>
          <w:tab w:val="left" w:pos="540"/>
        </w:tabs>
        <w:suppressAutoHyphens/>
        <w:ind w:left="540" w:hanging="540"/>
        <w:jc w:val="both"/>
        <w:rPr>
          <w:sz w:val="20"/>
        </w:rPr>
      </w:pPr>
      <w:r>
        <w:rPr>
          <w:sz w:val="20"/>
        </w:rPr>
        <w:t>D.</w:t>
      </w:r>
      <w:r>
        <w:rPr>
          <w:sz w:val="20"/>
        </w:rPr>
        <w:tab/>
      </w:r>
      <w:r>
        <w:rPr>
          <w:sz w:val="20"/>
          <w:u w:val="single"/>
        </w:rPr>
        <w:t>Compliance Demonstration by Monitoring Maintenance Procedures</w:t>
      </w:r>
    </w:p>
    <w:p w14:paraId="3638F5AA" w14:textId="77777777" w:rsidR="00000000" w:rsidRDefault="004D5B92">
      <w:pPr>
        <w:tabs>
          <w:tab w:val="left" w:pos="540"/>
        </w:tabs>
        <w:suppressAutoHyphens/>
        <w:ind w:left="540" w:hanging="540"/>
        <w:jc w:val="both"/>
        <w:rPr>
          <w:sz w:val="20"/>
        </w:rPr>
      </w:pPr>
      <w:r>
        <w:rPr>
          <w:sz w:val="20"/>
        </w:rPr>
        <w:tab/>
        <w:t>Sludge solids test</w:t>
      </w:r>
      <w:r>
        <w:rPr>
          <w:sz w:val="20"/>
        </w:rPr>
        <w:t>ing, electrostatic precipitator cleaning frequency, sludge mercury testing, blacklight inspection of baghouses, VOC leak testing, control equipment inspection frequency, soot blowing frequency, inspection of operating parameters, fugitive dust control, reid vapor pressure testing, water quality testing</w:t>
      </w:r>
    </w:p>
    <w:p w14:paraId="42354B4E" w14:textId="77777777" w:rsidR="00000000" w:rsidRDefault="004D5B92">
      <w:pPr>
        <w:tabs>
          <w:tab w:val="left" w:pos="540"/>
        </w:tabs>
        <w:suppressAutoHyphens/>
        <w:ind w:left="540" w:hanging="540"/>
        <w:jc w:val="both"/>
        <w:rPr>
          <w:sz w:val="20"/>
        </w:rPr>
      </w:pPr>
    </w:p>
    <w:p w14:paraId="1196D34B" w14:textId="77777777" w:rsidR="00000000" w:rsidRDefault="004D5B92">
      <w:pPr>
        <w:tabs>
          <w:tab w:val="left" w:pos="540"/>
          <w:tab w:val="left" w:pos="5490"/>
        </w:tabs>
        <w:suppressAutoHyphens/>
        <w:ind w:left="540" w:hanging="540"/>
        <w:jc w:val="both"/>
        <w:rPr>
          <w:sz w:val="20"/>
        </w:rPr>
      </w:pPr>
      <w:r>
        <w:rPr>
          <w:sz w:val="20"/>
        </w:rPr>
        <w:t>E.</w:t>
      </w:r>
      <w:r>
        <w:rPr>
          <w:sz w:val="20"/>
        </w:rPr>
        <w:tab/>
      </w:r>
      <w:r>
        <w:rPr>
          <w:sz w:val="20"/>
          <w:u w:val="single"/>
        </w:rPr>
        <w:t>Compliance Demonstration by Stack Testing.</w:t>
      </w:r>
    </w:p>
    <w:p w14:paraId="6234A38F" w14:textId="77777777" w:rsidR="00000000" w:rsidRDefault="004D5B92">
      <w:pPr>
        <w:tabs>
          <w:tab w:val="left" w:pos="540"/>
          <w:tab w:val="left" w:pos="6300"/>
        </w:tabs>
        <w:suppressAutoHyphens/>
        <w:ind w:left="540" w:hanging="540"/>
        <w:jc w:val="both"/>
        <w:rPr>
          <w:sz w:val="20"/>
        </w:rPr>
      </w:pPr>
      <w:r>
        <w:rPr>
          <w:sz w:val="20"/>
        </w:rPr>
        <w:tab/>
        <w:t>EPA Method 1&amp;2: flow (S-type pitot tubes, hot-wire anemometer)</w:t>
      </w:r>
      <w:r>
        <w:rPr>
          <w:sz w:val="20"/>
        </w:rPr>
        <w:tab/>
        <w:t>EPA Method 10:  CO (analyzer)</w:t>
      </w:r>
    </w:p>
    <w:p w14:paraId="18739173" w14:textId="77777777" w:rsidR="00000000" w:rsidRDefault="004D5B92">
      <w:pPr>
        <w:tabs>
          <w:tab w:val="left" w:pos="540"/>
          <w:tab w:val="left" w:pos="6300"/>
        </w:tabs>
        <w:suppressAutoHyphens/>
        <w:ind w:left="540" w:hanging="540"/>
        <w:jc w:val="both"/>
        <w:rPr>
          <w:sz w:val="20"/>
        </w:rPr>
      </w:pPr>
      <w:r>
        <w:rPr>
          <w:sz w:val="20"/>
        </w:rPr>
        <w:tab/>
        <w:t>EPA Method 3:  CO</w:t>
      </w:r>
      <w:r>
        <w:rPr>
          <w:sz w:val="20"/>
          <w:vertAlign w:val="subscript"/>
        </w:rPr>
        <w:t>2</w:t>
      </w:r>
      <w:r>
        <w:rPr>
          <w:sz w:val="20"/>
        </w:rPr>
        <w:t>, O</w:t>
      </w:r>
      <w:r>
        <w:rPr>
          <w:sz w:val="20"/>
          <w:vertAlign w:val="subscript"/>
        </w:rPr>
        <w:t>2</w:t>
      </w:r>
      <w:r>
        <w:rPr>
          <w:sz w:val="20"/>
        </w:rPr>
        <w:t>, CO (Orsat, Fyrite)</w:t>
      </w:r>
      <w:r>
        <w:rPr>
          <w:sz w:val="20"/>
        </w:rPr>
        <w:tab/>
        <w:t>EPA Method 16:  TRS (ga</w:t>
      </w:r>
      <w:r>
        <w:rPr>
          <w:sz w:val="20"/>
        </w:rPr>
        <w:t>s chromatograph)</w:t>
      </w:r>
    </w:p>
    <w:p w14:paraId="249F9CDB" w14:textId="77777777" w:rsidR="00000000" w:rsidRDefault="004D5B92">
      <w:pPr>
        <w:tabs>
          <w:tab w:val="left" w:pos="540"/>
          <w:tab w:val="left" w:pos="6300"/>
        </w:tabs>
        <w:suppressAutoHyphens/>
        <w:ind w:left="540" w:hanging="540"/>
        <w:jc w:val="both"/>
        <w:rPr>
          <w:sz w:val="20"/>
        </w:rPr>
      </w:pPr>
      <w:r>
        <w:rPr>
          <w:sz w:val="20"/>
        </w:rPr>
        <w:tab/>
        <w:t>EPA Method 4:  Moisture (Wet bulb-Dry bulb, Impingers)</w:t>
      </w:r>
      <w:r>
        <w:rPr>
          <w:sz w:val="20"/>
        </w:rPr>
        <w:tab/>
        <w:t>EPA Method 16A:  TRS (impingers)</w:t>
      </w:r>
    </w:p>
    <w:p w14:paraId="1A513A41" w14:textId="77777777" w:rsidR="00000000" w:rsidRDefault="004D5B92">
      <w:pPr>
        <w:tabs>
          <w:tab w:val="left" w:pos="540"/>
          <w:tab w:val="left" w:pos="6300"/>
        </w:tabs>
        <w:suppressAutoHyphens/>
        <w:ind w:left="540" w:hanging="540"/>
        <w:jc w:val="both"/>
        <w:rPr>
          <w:sz w:val="20"/>
        </w:rPr>
      </w:pPr>
      <w:r>
        <w:rPr>
          <w:sz w:val="20"/>
        </w:rPr>
        <w:tab/>
        <w:t>EPA Method 5:  PM</w:t>
      </w:r>
      <w:r>
        <w:rPr>
          <w:sz w:val="20"/>
        </w:rPr>
        <w:tab/>
        <w:t>EPA Method 16B:  TRS (gas chromatograph)</w:t>
      </w:r>
    </w:p>
    <w:p w14:paraId="39348809" w14:textId="77777777" w:rsidR="00000000" w:rsidRDefault="004D5B92">
      <w:pPr>
        <w:tabs>
          <w:tab w:val="left" w:pos="540"/>
          <w:tab w:val="left" w:pos="6300"/>
        </w:tabs>
        <w:suppressAutoHyphens/>
        <w:ind w:left="540" w:hanging="540"/>
        <w:jc w:val="both"/>
        <w:rPr>
          <w:sz w:val="20"/>
        </w:rPr>
      </w:pPr>
      <w:r>
        <w:rPr>
          <w:sz w:val="20"/>
        </w:rPr>
        <w:tab/>
        <w:t>EPA Method 6:  SO</w:t>
      </w:r>
      <w:r>
        <w:rPr>
          <w:sz w:val="20"/>
          <w:vertAlign w:val="subscript"/>
        </w:rPr>
        <w:t>2</w:t>
      </w:r>
      <w:r>
        <w:rPr>
          <w:sz w:val="20"/>
        </w:rPr>
        <w:t xml:space="preserve"> (Impingers)</w:t>
      </w:r>
      <w:r>
        <w:rPr>
          <w:sz w:val="20"/>
        </w:rPr>
        <w:tab/>
        <w:t>EPA Method 18:  VOC (gas chromatograph)</w:t>
      </w:r>
    </w:p>
    <w:p w14:paraId="2F53927E" w14:textId="77777777" w:rsidR="00000000" w:rsidRDefault="004D5B92">
      <w:pPr>
        <w:tabs>
          <w:tab w:val="left" w:pos="540"/>
          <w:tab w:val="left" w:pos="6300"/>
        </w:tabs>
        <w:suppressAutoHyphens/>
        <w:ind w:left="540" w:hanging="540"/>
        <w:jc w:val="both"/>
        <w:rPr>
          <w:sz w:val="20"/>
        </w:rPr>
      </w:pPr>
      <w:r>
        <w:rPr>
          <w:sz w:val="20"/>
        </w:rPr>
        <w:tab/>
        <w:t>EPA Method 6B: SO</w:t>
      </w:r>
      <w:r>
        <w:rPr>
          <w:sz w:val="20"/>
          <w:vertAlign w:val="subscript"/>
        </w:rPr>
        <w:t>2</w:t>
      </w:r>
      <w:r>
        <w:rPr>
          <w:sz w:val="20"/>
        </w:rPr>
        <w:t xml:space="preserve"> (24 hour average)</w:t>
      </w:r>
      <w:r>
        <w:rPr>
          <w:sz w:val="20"/>
        </w:rPr>
        <w:tab/>
        <w:t>EPA Method 21:  VOC leaks (analyzer)</w:t>
      </w:r>
    </w:p>
    <w:p w14:paraId="3427C1B8" w14:textId="77777777" w:rsidR="00000000" w:rsidRDefault="004D5B92">
      <w:pPr>
        <w:tabs>
          <w:tab w:val="left" w:pos="540"/>
          <w:tab w:val="left" w:pos="6300"/>
        </w:tabs>
        <w:suppressAutoHyphens/>
        <w:ind w:left="540" w:hanging="540"/>
        <w:jc w:val="both"/>
        <w:rPr>
          <w:sz w:val="20"/>
        </w:rPr>
      </w:pPr>
      <w:r>
        <w:rPr>
          <w:sz w:val="20"/>
        </w:rPr>
        <w:tab/>
        <w:t>EPA Method 6C: SO</w:t>
      </w:r>
      <w:r>
        <w:rPr>
          <w:sz w:val="20"/>
          <w:vertAlign w:val="subscript"/>
        </w:rPr>
        <w:t>2</w:t>
      </w:r>
      <w:r>
        <w:rPr>
          <w:sz w:val="20"/>
        </w:rPr>
        <w:t xml:space="preserve"> (Analyzer)</w:t>
      </w:r>
      <w:r>
        <w:rPr>
          <w:sz w:val="20"/>
        </w:rPr>
        <w:tab/>
        <w:t>EPA Method 25A:  VOC (analyzer with FID)</w:t>
      </w:r>
    </w:p>
    <w:p w14:paraId="743F706E" w14:textId="77777777" w:rsidR="00000000" w:rsidRDefault="004D5B92">
      <w:pPr>
        <w:tabs>
          <w:tab w:val="left" w:pos="540"/>
          <w:tab w:val="left" w:pos="6300"/>
        </w:tabs>
        <w:suppressAutoHyphens/>
        <w:ind w:left="540" w:hanging="540"/>
        <w:jc w:val="both"/>
        <w:rPr>
          <w:sz w:val="20"/>
        </w:rPr>
      </w:pPr>
      <w:r>
        <w:rPr>
          <w:sz w:val="20"/>
        </w:rPr>
        <w:tab/>
        <w:t>EPA Method 7E: NOx (Analyzer)</w:t>
      </w:r>
      <w:r>
        <w:rPr>
          <w:sz w:val="20"/>
        </w:rPr>
        <w:tab/>
        <w:t>EPA Method 25B:  VOC (NDIR analyzer)</w:t>
      </w:r>
    </w:p>
    <w:p w14:paraId="40C91BD4" w14:textId="77777777" w:rsidR="00000000" w:rsidRDefault="004D5B92">
      <w:pPr>
        <w:tabs>
          <w:tab w:val="left" w:pos="540"/>
          <w:tab w:val="left" w:pos="6300"/>
        </w:tabs>
        <w:suppressAutoHyphens/>
        <w:ind w:left="540" w:hanging="540"/>
        <w:jc w:val="both"/>
        <w:rPr>
          <w:sz w:val="20"/>
        </w:rPr>
      </w:pPr>
      <w:r>
        <w:rPr>
          <w:sz w:val="20"/>
        </w:rPr>
        <w:tab/>
        <w:t>EPA Method 9:  Opacity (Visible emissions reader)</w:t>
      </w:r>
    </w:p>
    <w:p w14:paraId="7E3D7532" w14:textId="77777777" w:rsidR="00000000" w:rsidRDefault="004D5B92">
      <w:pPr>
        <w:tabs>
          <w:tab w:val="left" w:pos="540"/>
        </w:tabs>
        <w:suppressAutoHyphens/>
        <w:ind w:left="540" w:hanging="540"/>
        <w:jc w:val="both"/>
        <w:rPr>
          <w:sz w:val="20"/>
        </w:rPr>
      </w:pPr>
    </w:p>
    <w:p w14:paraId="16C5EF8F" w14:textId="77777777" w:rsidR="00000000" w:rsidRDefault="004D5B92">
      <w:pPr>
        <w:tabs>
          <w:tab w:val="left" w:pos="540"/>
        </w:tabs>
        <w:suppressAutoHyphens/>
        <w:ind w:left="540" w:hanging="540"/>
        <w:jc w:val="both"/>
        <w:rPr>
          <w:sz w:val="20"/>
        </w:rPr>
      </w:pPr>
      <w:r>
        <w:rPr>
          <w:sz w:val="20"/>
        </w:rPr>
        <w:t>F.</w:t>
      </w:r>
      <w:r>
        <w:rPr>
          <w:sz w:val="20"/>
        </w:rPr>
        <w:tab/>
      </w:r>
      <w:r>
        <w:rPr>
          <w:sz w:val="20"/>
          <w:u w:val="single"/>
        </w:rPr>
        <w:t>Comp</w:t>
      </w:r>
      <w:r>
        <w:rPr>
          <w:sz w:val="20"/>
          <w:u w:val="single"/>
        </w:rPr>
        <w:t>liance Demonstration by Fuel Sampling and Analysis (FSA).</w:t>
      </w:r>
    </w:p>
    <w:p w14:paraId="4284061C" w14:textId="77777777" w:rsidR="00000000" w:rsidRDefault="004D5B92">
      <w:pPr>
        <w:tabs>
          <w:tab w:val="left" w:pos="540"/>
        </w:tabs>
        <w:suppressAutoHyphens/>
        <w:ind w:left="540" w:hanging="540"/>
        <w:jc w:val="both"/>
        <w:rPr>
          <w:sz w:val="20"/>
        </w:rPr>
      </w:pPr>
      <w:r>
        <w:rPr>
          <w:sz w:val="20"/>
        </w:rPr>
        <w:tab/>
        <w:t>Coal sampling, waste oil sampling, tire derived fuel sampling, coke sampling, sewage sludge sampling, paper sludge sampling, landfill gas sampling, refuse derived fuel sampling</w:t>
      </w:r>
    </w:p>
    <w:p w14:paraId="5DEB2CBF" w14:textId="77777777" w:rsidR="00000000" w:rsidRDefault="004D5B92">
      <w:pPr>
        <w:tabs>
          <w:tab w:val="left" w:pos="540"/>
        </w:tabs>
        <w:suppressAutoHyphens/>
        <w:ind w:left="540" w:hanging="540"/>
        <w:jc w:val="both"/>
        <w:rPr>
          <w:sz w:val="20"/>
        </w:rPr>
      </w:pPr>
    </w:p>
    <w:p w14:paraId="22208DA8" w14:textId="77777777" w:rsidR="00000000" w:rsidRDefault="004D5B92">
      <w:pPr>
        <w:tabs>
          <w:tab w:val="left" w:pos="540"/>
        </w:tabs>
        <w:suppressAutoHyphens/>
        <w:ind w:left="540" w:hanging="540"/>
        <w:jc w:val="both"/>
        <w:rPr>
          <w:sz w:val="20"/>
        </w:rPr>
      </w:pPr>
      <w:r>
        <w:rPr>
          <w:sz w:val="20"/>
        </w:rPr>
        <w:t>G.</w:t>
      </w:r>
      <w:r>
        <w:rPr>
          <w:sz w:val="20"/>
        </w:rPr>
        <w:tab/>
      </w:r>
      <w:r>
        <w:rPr>
          <w:sz w:val="20"/>
          <w:u w:val="single"/>
        </w:rPr>
        <w:t>Compliance Demonstration by Recordkeeping</w:t>
      </w:r>
    </w:p>
    <w:p w14:paraId="55E71995" w14:textId="77777777" w:rsidR="00000000" w:rsidRDefault="004D5B92">
      <w:pPr>
        <w:tabs>
          <w:tab w:val="left" w:pos="540"/>
        </w:tabs>
        <w:suppressAutoHyphens/>
        <w:ind w:left="540" w:hanging="540"/>
        <w:jc w:val="both"/>
        <w:rPr>
          <w:sz w:val="20"/>
        </w:rPr>
      </w:pPr>
      <w:r>
        <w:rPr>
          <w:sz w:val="20"/>
        </w:rPr>
        <w:tab/>
        <w:t>Testing and monitoring records, records of malfunction, compliance schedule records, as-applied coating &amp; ink records, process hours of operation records, transfer efficiency records, fuel usage records, production records, as-ap</w:t>
      </w:r>
      <w:r>
        <w:rPr>
          <w:sz w:val="20"/>
        </w:rPr>
        <w:t>plied coating &amp; ink composition records.</w:t>
      </w:r>
    </w:p>
    <w:sectPr w:rsidR="00000000">
      <w:endnotePr>
        <w:numFmt w:val="decimal"/>
      </w:endnotePr>
      <w:type w:val="continuous"/>
      <w:pgSz w:w="12240" w:h="15840"/>
      <w:pgMar w:top="720" w:right="72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2F491" w14:textId="77777777" w:rsidR="00000000" w:rsidRDefault="004D5B92">
      <w:pPr>
        <w:spacing w:line="20" w:lineRule="exact"/>
      </w:pPr>
    </w:p>
  </w:endnote>
  <w:endnote w:type="continuationSeparator" w:id="0">
    <w:p w14:paraId="45A81D14" w14:textId="77777777" w:rsidR="00000000" w:rsidRDefault="004D5B92">
      <w:r>
        <w:t xml:space="preserve"> </w:t>
      </w:r>
    </w:p>
  </w:endnote>
  <w:endnote w:type="continuationNotice" w:id="1">
    <w:p w14:paraId="3BEEF1CA" w14:textId="77777777" w:rsidR="00000000" w:rsidRDefault="004D5B9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7E081" w14:textId="77777777" w:rsidR="00000000" w:rsidRDefault="004D5B92">
      <w:r>
        <w:separator/>
      </w:r>
    </w:p>
  </w:footnote>
  <w:footnote w:type="continuationSeparator" w:id="0">
    <w:p w14:paraId="6FDFABAA" w14:textId="77777777" w:rsidR="00000000" w:rsidRDefault="004D5B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ocumentProtection w:edit="trackedChanges" w:enforcement="1"/>
  <w:defaultTabStop w:val="720"/>
  <w:hyphenationZone w:val="1016"/>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5B92"/>
    <w:rsid w:val="004D5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01BE2"/>
  <w15:chartTrackingRefBased/>
  <w15:docId w15:val="{47AEE0F3-6AD2-4D26-9DDA-B161BBEA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efaultParagraphFo">
    <w:name w:val="Default Paragraph Fo"/>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Revision">
    <w:name w:val="Revision"/>
    <w:hidden/>
    <w:uiPriority w:val="99"/>
    <w:semiHidden/>
    <w:rsid w:val="004D5B9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6387</Words>
  <Characters>36406</Characters>
  <Application>Microsoft Office Word</Application>
  <DocSecurity>4</DocSecurity>
  <Lines>303</Lines>
  <Paragraphs>85</Paragraphs>
  <ScaleCrop>false</ScaleCrop>
  <Company>Dept of Environmental Quality</Company>
  <LinksUpToDate>false</LinksUpToDate>
  <CharactersWithSpaces>42708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DETERMINING PROGRAM APPLICABILITY</dc:title>
  <dc:subject/>
  <dc:creator>Shawn Hussong</dc:creator>
  <cp:keywords/>
  <dc:description/>
  <cp:lastModifiedBy>Lee Warden</cp:lastModifiedBy>
  <cp:revision>2</cp:revision>
  <cp:lastPrinted>1996-04-16T03:36:00Z</cp:lastPrinted>
  <dcterms:created xsi:type="dcterms:W3CDTF">2023-03-08T22:06:00Z</dcterms:created>
  <dcterms:modified xsi:type="dcterms:W3CDTF">2023-03-08T22:06:00Z</dcterms:modified>
</cp:coreProperties>
</file>